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47FC93EE"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w:t>
      </w:r>
      <w:ins w:id="1" w:author="Autor">
        <w:r w:rsidR="00D41B59">
          <w:t>Ministerstvo investícií, regionálneho rozvoja a informatizácie Slovenskej republiky</w:t>
        </w:r>
      </w:ins>
      <w:del w:id="2" w:author="Autor">
        <w:r w:rsidR="000667BE" w:rsidRPr="002256AE" w:rsidDel="00D41B59">
          <w:delText>Úrad podpredsedu vlády SR pre investície a informatizáciu</w:delText>
        </w:r>
      </w:del>
      <w:r w:rsidR="000667BE" w:rsidRPr="002256AE">
        <w:t xml:space="preserve">, </w:t>
      </w:r>
      <w:del w:id="3" w:author="Autor">
        <w:r w:rsidR="000667BE" w:rsidRPr="002256AE" w:rsidDel="00D41B59">
          <w:delText xml:space="preserve">ktorý </w:delText>
        </w:r>
      </w:del>
      <w:ins w:id="4" w:author="Autor">
        <w:r w:rsidR="00D41B59" w:rsidRPr="002256AE">
          <w:t>ktor</w:t>
        </w:r>
        <w:r w:rsidR="00D41B59">
          <w:t>é</w:t>
        </w:r>
        <w:r w:rsidR="00D41B59" w:rsidRPr="002256AE">
          <w:t xml:space="preserve"> </w:t>
        </w:r>
      </w:ins>
      <w:r w:rsidR="000667BE" w:rsidRPr="002256AE">
        <w:t>je ústredným orgánom štá</w:t>
      </w:r>
      <w:r w:rsidR="009D30D9" w:rsidRPr="002256AE">
        <w:t>tnej správy určený</w:t>
      </w:r>
      <w:ins w:id="5" w:author="Autor">
        <w:r w:rsidR="00D41B59">
          <w:t>m</w:t>
        </w:r>
      </w:ins>
      <w:r w:rsidR="000667BE" w:rsidRPr="002256AE">
        <w:t xml:space="preserve"> § 6 odsek 1 Zákona o príspevku z EŠIF</w:t>
      </w:r>
      <w:r w:rsidR="000667BE" w:rsidRPr="002256AE" w:rsidDel="00BC1B4B">
        <w:t xml:space="preserve"> </w:t>
      </w:r>
      <w:r w:rsidR="000667BE" w:rsidRPr="002256AE">
        <w:t xml:space="preserve">a je </w:t>
      </w:r>
      <w:del w:id="6" w:author="Autor">
        <w:r w:rsidRPr="002256AE" w:rsidDel="00D41B59">
          <w:delText xml:space="preserve">zodpovedný </w:delText>
        </w:r>
      </w:del>
      <w:ins w:id="7" w:author="Autor">
        <w:r w:rsidR="00D41B59" w:rsidRPr="002256AE">
          <w:t>zodpovedn</w:t>
        </w:r>
        <w:r w:rsidR="00D41B59">
          <w:t>é</w:t>
        </w:r>
        <w:r w:rsidR="00D41B59" w:rsidRPr="002256AE">
          <w:t xml:space="preserve"> </w:t>
        </w:r>
      </w:ins>
      <w:r w:rsidRPr="002256AE">
        <w:t>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8"/>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8"/>
      <w:r w:rsidRPr="002256AE">
        <w:rPr>
          <w:rStyle w:val="Odkaznakomentr"/>
          <w:sz w:val="24"/>
          <w:lang w:val="x-none" w:eastAsia="x-none"/>
        </w:rPr>
        <w:commentReference w:id="8"/>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9"/>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9"/>
      <w:r w:rsidRPr="002256AE">
        <w:rPr>
          <w:rStyle w:val="Odkaznakomentr"/>
          <w:sz w:val="24"/>
          <w:lang w:val="x-none" w:eastAsia="x-none"/>
        </w:rPr>
        <w:commentReference w:id="9"/>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 xml:space="preserve">Ex </w:t>
      </w:r>
      <w:proofErr w:type="spellStart"/>
      <w:r>
        <w:rPr>
          <w:b/>
        </w:rPr>
        <w:t>ante</w:t>
      </w:r>
      <w:proofErr w:type="spellEnd"/>
      <w:r>
        <w:rPr>
          <w:b/>
        </w:rPr>
        <w:t xml:space="preserve"> f</w:t>
      </w:r>
      <w:r w:rsidRPr="001E3C5A">
        <w:rPr>
          <w:b/>
        </w:rPr>
        <w:t>inančná oprava</w:t>
      </w:r>
      <w:r w:rsidRPr="001E3C5A">
        <w:rPr>
          <w:rStyle w:val="Odkaznakomentr"/>
          <w:b/>
          <w:sz w:val="22"/>
          <w:lang w:val="x-none"/>
        </w:rPr>
        <w:commentReference w:id="10"/>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 xml:space="preserve">Nepotvrdená ex </w:t>
      </w:r>
      <w:proofErr w:type="spellStart"/>
      <w:r w:rsidRPr="000E0962">
        <w:rPr>
          <w:b/>
        </w:rPr>
        <w:t>ante</w:t>
      </w:r>
      <w:proofErr w:type="spellEnd"/>
      <w:r w:rsidRPr="000E0962">
        <w:rPr>
          <w:b/>
        </w:rPr>
        <w:t xml:space="preserv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11"/>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11"/>
      <w:r w:rsidRPr="002256AE">
        <w:rPr>
          <w:rStyle w:val="Odkaznakomentr"/>
          <w:sz w:val="24"/>
          <w:lang w:val="x-none" w:eastAsia="x-none"/>
        </w:rPr>
        <w:commentReference w:id="11"/>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6744C6E9" w:rsidR="00EE0DF4" w:rsidRPr="002256AE" w:rsidRDefault="00083609">
      <w:pPr>
        <w:spacing w:before="120" w:after="120"/>
        <w:ind w:left="426"/>
        <w:jc w:val="both"/>
      </w:pPr>
      <w:commentRangeStart w:id="12"/>
      <w:r w:rsidRPr="002256AE">
        <w:rPr>
          <w:b/>
        </w:rPr>
        <w:t>Iné peňažné príjmy</w:t>
      </w:r>
      <w:r w:rsidRPr="002256AE">
        <w:t xml:space="preserve"> – ide o akékoľvek príjmy, ktoré sa vyskytnú pri projektoch nespadajúcich svojim objemom alebo charakterom pod článok 61 všeobecného nariadenia;</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12"/>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12"/>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Pr>
          <w:bCs/>
        </w:rPr>
        <w:t>1</w:t>
      </w:r>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bCs/>
        </w:rPr>
      </w:pPr>
      <w:commentRangeStart w:id="13"/>
      <w:r w:rsidRPr="002256AE">
        <w:rPr>
          <w:b/>
          <w:bCs/>
        </w:rPr>
        <w:t>Miera finančnej medzery</w:t>
      </w:r>
      <w:r w:rsidRPr="002256AE">
        <w:rPr>
          <w:bCs/>
        </w:rPr>
        <w:t xml:space="preserve"> - predstavuje podiel Finančnej medzery na diskontovaných investičných výdavkoch;</w:t>
      </w:r>
      <w:commentRangeEnd w:id="13"/>
      <w:r w:rsidRPr="002256AE">
        <w:rPr>
          <w:rStyle w:val="Odkaznakomentr"/>
          <w:sz w:val="24"/>
          <w:lang w:val="x-none" w:eastAsia="x-none"/>
        </w:rPr>
        <w:commentReference w:id="13"/>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lastRenderedPageBreak/>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 xml:space="preserve">Nariadenie Európskeho parlamentu a Rady (EÚ, </w:t>
      </w:r>
      <w:proofErr w:type="spellStart"/>
      <w:r w:rsidRPr="002256AE">
        <w:rPr>
          <w:rStyle w:val="Siln"/>
          <w:b w:val="0"/>
          <w:bCs/>
          <w:sz w:val="24"/>
          <w:szCs w:val="24"/>
        </w:rPr>
        <w:t>Euratom</w:t>
      </w:r>
      <w:proofErr w:type="spellEnd"/>
      <w:r w:rsidRPr="002256AE">
        <w:rPr>
          <w:rStyle w:val="Siln"/>
          <w:b w:val="0"/>
          <w:bCs/>
          <w:sz w:val="24"/>
          <w:szCs w:val="24"/>
        </w:rPr>
        <w:t>)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o zmene nariadení (EÚ) č. 1296/2013, (EÚ) č. 1301/2013, (EÚ) č. 1303/2013, (EÚ)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xml:space="preserve">, </w:t>
      </w:r>
      <w:proofErr w:type="spellStart"/>
      <w:r w:rsidRPr="002256AE">
        <w:rPr>
          <w:rStyle w:val="Siln"/>
          <w:b w:val="0"/>
          <w:bCs/>
          <w:sz w:val="24"/>
          <w:szCs w:val="24"/>
        </w:rPr>
        <w:t>Euratom</w:t>
      </w:r>
      <w:proofErr w:type="spellEnd"/>
      <w:r w:rsidRPr="002256AE">
        <w:rPr>
          <w:rStyle w:val="Siln"/>
          <w:b w:val="0"/>
          <w:bCs/>
          <w:sz w:val="24"/>
          <w:szCs w:val="24"/>
        </w:rPr>
        <w:t>)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14"/>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14"/>
      <w:r w:rsidR="00991A94" w:rsidRPr="00991A94">
        <w:rPr>
          <w:rStyle w:val="Odkaznakomentr"/>
          <w:rFonts w:eastAsia="Times New Roman"/>
          <w:lang w:val="x-none" w:eastAsia="x-none"/>
        </w:rPr>
        <w:commentReference w:id="14"/>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2256AE" w:rsidRDefault="00083609">
      <w:pPr>
        <w:pStyle w:val="AODefHead"/>
        <w:spacing w:before="120" w:after="120" w:line="240" w:lineRule="auto"/>
        <w:ind w:left="426"/>
        <w:rPr>
          <w:sz w:val="24"/>
          <w:szCs w:val="24"/>
        </w:rPr>
      </w:pPr>
      <w:commentRangeStart w:id="15"/>
      <w:commentRangeStart w:id="16"/>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15"/>
    <w:commentRangeEnd w:id="16"/>
    <w:p w14:paraId="5A35BF2F" w14:textId="1CE4D30B" w:rsidR="00EE0DF4" w:rsidRPr="002256AE" w:rsidRDefault="00083609">
      <w:pPr>
        <w:spacing w:before="120" w:after="120"/>
        <w:ind w:left="426"/>
        <w:jc w:val="both"/>
      </w:pPr>
      <w:r>
        <w:rPr>
          <w:rStyle w:val="Odkaznakomentr"/>
          <w:sz w:val="24"/>
        </w:rPr>
        <w:lastRenderedPageBreak/>
        <w:commentReference w:id="15"/>
      </w:r>
      <w:r w:rsidRPr="002256AE">
        <w:rPr>
          <w:rStyle w:val="Odkaznakomentr"/>
          <w:sz w:val="24"/>
        </w:rPr>
        <w:commentReference w:id="16"/>
      </w:r>
      <w:commentRangeStart w:id="17"/>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8"/>
      <w:r w:rsidRPr="002256AE">
        <w:rPr>
          <w:bCs/>
        </w:rPr>
        <w:t>10</w:t>
      </w:r>
      <w:commentRangeEnd w:id="18"/>
      <w:r w:rsidRPr="002256AE">
        <w:rPr>
          <w:rStyle w:val="Odkaznakomentr"/>
          <w:sz w:val="24"/>
        </w:rPr>
        <w:commentReference w:id="18"/>
      </w:r>
      <w:r w:rsidRPr="002256AE">
        <w:rPr>
          <w:bCs/>
        </w:rPr>
        <w:t>% a viac oproti plánovanej hodnote Miery finančnej medzery;</w:t>
      </w:r>
      <w:commentRangeEnd w:id="17"/>
      <w:r w:rsidRPr="002256AE">
        <w:rPr>
          <w:rStyle w:val="Odkaznakomentr"/>
          <w:sz w:val="24"/>
          <w:lang w:val="x-none" w:eastAsia="x-none"/>
        </w:rPr>
        <w:commentReference w:id="17"/>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548FD506"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r w:rsidR="001A4B29">
        <w:t xml:space="preserve"> predpismi</w:t>
      </w:r>
      <w:r>
        <w:t>, resp. zmluvami</w:t>
      </w:r>
      <w:r w:rsidR="00B011DA">
        <w:t>,</w:t>
      </w:r>
      <w:r>
        <w:t xml:space="preserve"> vykonávané riadiacim orgánom, certifikačným orgánom, orgánom auditu alebo inými vecne príslušnými orgánmi SR a EÚ z dôvodu vzniku pochybností o správnosti, oprávnenosti a zákonnosti výdavkov</w:t>
      </w: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2256AE" w:rsidRDefault="00083609">
      <w:pPr>
        <w:spacing w:before="120" w:after="120"/>
        <w:ind w:left="426"/>
        <w:jc w:val="both"/>
      </w:pPr>
      <w:r w:rsidRPr="002256AE">
        <w:rPr>
          <w:b/>
        </w:rPr>
        <w:t>Predmet Projektu</w:t>
      </w:r>
      <w:r w:rsidRPr="002256AE">
        <w:t xml:space="preserve"> – hmotne </w:t>
      </w:r>
      <w:proofErr w:type="spellStart"/>
      <w:r w:rsidRPr="002256AE">
        <w:t>zachytiteľná</w:t>
      </w:r>
      <w:proofErr w:type="spellEnd"/>
      <w:r w:rsidRPr="002256AE">
        <w:t xml:space="preserve"> </w:t>
      </w:r>
      <w:ins w:id="19" w:author="Autor">
        <w:r w:rsidR="00D41B59">
          <w:t>(</w:t>
        </w:r>
        <w:proofErr w:type="spellStart"/>
        <w:r w:rsidR="00D41B59">
          <w:t>zaznamenateľná</w:t>
        </w:r>
        <w:proofErr w:type="spellEnd"/>
        <w:r w:rsidR="00D41B59">
          <w:t xml:space="preserve">) </w:t>
        </w:r>
      </w:ins>
      <w:r w:rsidRPr="002256AE">
        <w:t>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20"/>
      <w:r w:rsidRPr="002256AE">
        <w:rPr>
          <w:rFonts w:eastAsia="Times New Roman"/>
          <w:b/>
          <w:bCs/>
          <w:sz w:val="24"/>
          <w:szCs w:val="24"/>
        </w:rPr>
        <w:lastRenderedPageBreak/>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20"/>
      <w:r w:rsidRPr="002256AE">
        <w:rPr>
          <w:rStyle w:val="Odkaznakomentr"/>
          <w:sz w:val="24"/>
          <w:szCs w:val="24"/>
          <w:lang w:val="x-none" w:eastAsia="x-none"/>
        </w:rPr>
        <w:commentReference w:id="20"/>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CEC351A"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r w:rsidR="004977D2">
        <w:rPr>
          <w:bCs/>
        </w:rPr>
        <w:t xml:space="preserve">podľa </w:t>
      </w:r>
      <w:r w:rsidRPr="002256AE">
        <w:rPr>
          <w:bCs/>
        </w:rPr>
        <w:t xml:space="preserve">čl. 61 ods. 3 </w:t>
      </w:r>
      <w:r w:rsidR="004977D2">
        <w:rPr>
          <w:bCs/>
        </w:rPr>
        <w:t>všeobecného nariadenia</w:t>
      </w:r>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edkladá aktualizovanú Finančnú analýzu s </w:t>
      </w:r>
      <w:proofErr w:type="spellStart"/>
      <w:r w:rsidR="00342414" w:rsidRPr="002256AE">
        <w:t>rekalkuláciou</w:t>
      </w:r>
      <w:proofErr w:type="spellEnd"/>
      <w:r w:rsidR="00342414" w:rsidRPr="002256AE">
        <w:t xml:space="preserve">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r w:rsidR="004977D2">
        <w:rPr>
          <w:bCs/>
        </w:rPr>
        <w:t xml:space="preserve">podľa </w:t>
      </w:r>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21"/>
      <w:r w:rsidRPr="002256AE">
        <w:rPr>
          <w:sz w:val="24"/>
          <w:szCs w:val="24"/>
        </w:rPr>
        <w:t>......................</w:t>
      </w:r>
      <w:commentRangeEnd w:id="21"/>
      <w:r w:rsidRPr="002256AE">
        <w:rPr>
          <w:rStyle w:val="Odkaznakomentr"/>
          <w:sz w:val="24"/>
          <w:szCs w:val="24"/>
        </w:rPr>
        <w:commentReference w:id="21"/>
      </w:r>
      <w:r w:rsidRPr="002256AE">
        <w:rPr>
          <w:sz w:val="24"/>
          <w:szCs w:val="24"/>
        </w:rPr>
        <w:t xml:space="preserve">, do Ukončenia realizácie hlavných aktivít Projektu. Maximálna doba Realizácie hlavných </w:t>
      </w:r>
      <w:r w:rsidRPr="002256AE">
        <w:rPr>
          <w:sz w:val="24"/>
          <w:szCs w:val="24"/>
        </w:rPr>
        <w:lastRenderedPageBreak/>
        <w:t xml:space="preserve">aktivít Projektu </w:t>
      </w:r>
      <w:r w:rsidRPr="002256AE">
        <w:rPr>
          <w:bCs/>
          <w:sz w:val="24"/>
          <w:szCs w:val="24"/>
        </w:rPr>
        <w:t xml:space="preserve">zodpovedá </w:t>
      </w:r>
      <w:r w:rsidRPr="002256AE">
        <w:rPr>
          <w:sz w:val="24"/>
          <w:szCs w:val="24"/>
        </w:rPr>
        <w:t xml:space="preserve">oprávnenému obdobiu stanovenému vo </w:t>
      </w:r>
      <w:commentRangeStart w:id="22"/>
      <w:r w:rsidRPr="002256AE">
        <w:rPr>
          <w:sz w:val="24"/>
          <w:szCs w:val="24"/>
        </w:rPr>
        <w:t>Vyzvaní</w:t>
      </w:r>
      <w:commentRangeEnd w:id="22"/>
      <w:r w:rsidRPr="002256AE">
        <w:rPr>
          <w:rStyle w:val="Odkaznakomentr"/>
          <w:sz w:val="24"/>
          <w:szCs w:val="24"/>
        </w:rPr>
        <w:commentReference w:id="22"/>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proofErr w:type="spellStart"/>
      <w:r w:rsidRPr="00D54E2A">
        <w:rPr>
          <w:b/>
          <w:bCs/>
          <w:sz w:val="24"/>
          <w:szCs w:val="24"/>
        </w:rPr>
        <w:t>de</w:t>
      </w:r>
      <w:proofErr w:type="spellEnd"/>
      <w:r w:rsidRPr="00D54E2A">
        <w:rPr>
          <w:b/>
          <w:bCs/>
          <w:sz w:val="24"/>
          <w:szCs w:val="24"/>
        </w:rPr>
        <w:t xml:space="preserve"> </w:t>
      </w:r>
      <w:proofErr w:type="spellStart"/>
      <w:r w:rsidRPr="00D54E2A">
        <w:rPr>
          <w:b/>
          <w:bCs/>
          <w:sz w:val="24"/>
          <w:szCs w:val="24"/>
        </w:rPr>
        <w:t>minimis</w:t>
      </w:r>
      <w:proofErr w:type="spellEnd"/>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23"/>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23"/>
      <w:r w:rsidR="00991A94">
        <w:rPr>
          <w:rStyle w:val="Odkaznakomentr"/>
          <w:rFonts w:eastAsia="Times New Roman"/>
          <w:lang w:val="x-none" w:eastAsia="x-none"/>
        </w:rPr>
        <w:commentReference w:id="23"/>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24"/>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24"/>
      <w:r w:rsidRPr="00520399">
        <w:rPr>
          <w:rStyle w:val="Odkaznakomentr"/>
          <w:sz w:val="24"/>
        </w:rPr>
        <w:commentReference w:id="24"/>
      </w:r>
      <w:r w:rsidRPr="002256AE">
        <w:rPr>
          <w:b/>
          <w:sz w:val="24"/>
          <w:szCs w:val="24"/>
        </w:rPr>
        <w:t xml:space="preserve">- </w:t>
      </w:r>
      <w:r w:rsidRPr="002256AE">
        <w:rPr>
          <w:sz w:val="24"/>
          <w:szCs w:val="24"/>
        </w:rPr>
        <w:t xml:space="preserve">v súlade s uznesením vlády č. </w:t>
      </w:r>
      <w:commentRangeStart w:id="25"/>
      <w:r w:rsidRPr="002256AE">
        <w:rPr>
          <w:sz w:val="24"/>
          <w:szCs w:val="24"/>
        </w:rPr>
        <w:t xml:space="preserve">............... zo dňa .......................... je SO pre Operačný program ............................ ................................... (ďalej aj ako „OP“), </w:t>
      </w:r>
      <w:commentRangeEnd w:id="25"/>
      <w:r w:rsidRPr="002256AE">
        <w:rPr>
          <w:rStyle w:val="Odkaznakomentr"/>
          <w:sz w:val="24"/>
          <w:szCs w:val="24"/>
          <w:lang w:val="x-none" w:eastAsia="x-none"/>
        </w:rPr>
        <w:commentReference w:id="25"/>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sidRPr="002256AE">
        <w:rPr>
          <w:sz w:val="24"/>
          <w:szCs w:val="24"/>
        </w:rPr>
        <w:t>de</w:t>
      </w:r>
      <w:proofErr w:type="spellEnd"/>
      <w:r w:rsidRPr="002256AE">
        <w:rPr>
          <w:sz w:val="24"/>
          <w:szCs w:val="24"/>
        </w:rPr>
        <w:t xml:space="preserve"> </w:t>
      </w:r>
      <w:proofErr w:type="spellStart"/>
      <w:r w:rsidRPr="002256AE">
        <w:rPr>
          <w:sz w:val="24"/>
          <w:szCs w:val="24"/>
        </w:rPr>
        <w:t>minimis</w:t>
      </w:r>
      <w:proofErr w:type="spellEnd"/>
      <w:r w:rsidRPr="002256AE">
        <w:rPr>
          <w:sz w:val="24"/>
          <w:szCs w:val="24"/>
        </w:rPr>
        <w:t xml:space="preserve">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D0D0580"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r w:rsidR="003B02F4">
        <w:t>Z</w:t>
      </w:r>
      <w:r w:rsidRPr="002256AE">
        <w:t>ákona o účtovníctve. Na účely predkladania žiadosti o platbu (ďalej aj „</w:t>
      </w:r>
      <w:proofErr w:type="spellStart"/>
      <w:r w:rsidRPr="002256AE">
        <w:t>ŽoP</w:t>
      </w:r>
      <w:proofErr w:type="spellEnd"/>
      <w:r w:rsidRPr="002256AE">
        <w:t>“) sa vyžaduje splnenie náležitostí definovaných v § 10 ods. 1 písm. a) až f) predmetného zákona, pričom za dostatočné splnenie náležitosti podľa písm. f) sa považuje vyhlásenie Prijímateľa v </w:t>
      </w:r>
      <w:proofErr w:type="spellStart"/>
      <w:r w:rsidRPr="002256AE">
        <w:t>ŽoP</w:t>
      </w:r>
      <w:proofErr w:type="spellEnd"/>
      <w:r w:rsidRPr="002256AE">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w:t>
      </w:r>
      <w:proofErr w:type="spellStart"/>
      <w:r w:rsidR="00BE011C" w:rsidRPr="002256AE">
        <w:t>ŽoP</w:t>
      </w:r>
      <w:proofErr w:type="spellEnd"/>
      <w:r w:rsidR="00BE011C" w:rsidRPr="002256AE">
        <w:t xml:space="preserve">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798BF1E" w:rsidR="00EE0DF4" w:rsidRPr="002256AE" w:rsidRDefault="00083609">
      <w:pPr>
        <w:spacing w:before="120" w:after="120"/>
        <w:ind w:left="426"/>
        <w:jc w:val="both"/>
      </w:pPr>
      <w:commentRangeStart w:id="26"/>
      <w:r w:rsidRPr="002256AE">
        <w:rPr>
          <w:b/>
        </w:rPr>
        <w:t>Udržateľnosť Projektu</w:t>
      </w:r>
      <w:r w:rsidRPr="002256AE">
        <w:t xml:space="preserve"> </w:t>
      </w:r>
      <w:r w:rsidR="00F61C24">
        <w:t xml:space="preserve">(alebo </w:t>
      </w:r>
      <w:r w:rsidR="00F61C24" w:rsidRPr="000748DF">
        <w:rPr>
          <w:b/>
        </w:rPr>
        <w:t>Obdobie udržateľnosti Projektu</w:t>
      </w:r>
      <w:r w:rsidR="00F61C24" w:rsidRPr="002256AE">
        <w:t>)</w:t>
      </w:r>
      <w:r w:rsidRPr="002256AE">
        <w:t xml:space="preserve">- </w:t>
      </w:r>
      <w:commentRangeEnd w:id="26"/>
      <w:r w:rsidRPr="002256AE">
        <w:rPr>
          <w:rStyle w:val="Odkaznakomentr"/>
          <w:sz w:val="24"/>
        </w:rPr>
        <w:commentReference w:id="26"/>
      </w:r>
      <w:r w:rsidRPr="002256AE">
        <w:t xml:space="preserve">udržanie (zachovanie) výsledkov realizovaného Projektu definovaných prostredníctvom Merateľných ukazovateľov Projektu počas stanoveného obdobia (Obdobia udržateľnosti </w:t>
      </w:r>
      <w:r w:rsidRPr="002256AE">
        <w:lastRenderedPageBreak/>
        <w:t xml:space="preserve">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7"/>
      <w:r w:rsidRPr="002256AE">
        <w:t>Obdobie udržateľnosti Projektu trvá ............... rokov</w:t>
      </w:r>
      <w:commentRangeEnd w:id="27"/>
      <w:r w:rsidRPr="00520399">
        <w:rPr>
          <w:rStyle w:val="Odkaznakomentr"/>
          <w:sz w:val="24"/>
        </w:rPr>
        <w:commentReference w:id="27"/>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28"/>
      <w:r w:rsidRPr="002256AE">
        <w:t xml:space="preserve">Predmet Projektu bol riadne </w:t>
      </w:r>
      <w:r w:rsidR="00394462">
        <w:t>ukončený/</w:t>
      </w:r>
      <w:r w:rsidRPr="002256AE">
        <w:t>dodaný Prijímateľovi, Prijímateľ ho prevzal a ak to vyplýva z charakteru plnenia, aj ho uviedol do užívania.</w:t>
      </w:r>
      <w:r w:rsidR="00D418EC" w:rsidRPr="002256AE">
        <w:t xml:space="preserve"> Pri predmete Projektu, ktorý je hmotne </w:t>
      </w:r>
      <w:proofErr w:type="spellStart"/>
      <w:r w:rsidR="00D418EC" w:rsidRPr="002256AE">
        <w:t>zachytiteľný</w:t>
      </w:r>
      <w:proofErr w:type="spellEnd"/>
      <w:r w:rsidR="00D418EC" w:rsidRPr="002256AE">
        <w:t xml:space="preserve"> sa</w:t>
      </w:r>
      <w:r w:rsidRPr="002256AE">
        <w:t xml:space="preserve"> </w:t>
      </w:r>
      <w:r w:rsidR="00D418EC" w:rsidRPr="002256AE">
        <w:t>s</w:t>
      </w:r>
      <w:r w:rsidRPr="002256AE">
        <w:t>plnenie tejto podmienky preukazuje najmä:</w:t>
      </w:r>
      <w:commentRangeEnd w:id="28"/>
      <w:r w:rsidRPr="002256AE">
        <w:rPr>
          <w:rStyle w:val="Odkaznakomentr"/>
          <w:sz w:val="24"/>
        </w:rPr>
        <w:commentReference w:id="28"/>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0866266D"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w:t>
      </w:r>
      <w:proofErr w:type="spellStart"/>
      <w:r w:rsidRPr="002256AE">
        <w:t>zachytiteľný</w:t>
      </w:r>
      <w:proofErr w:type="spellEnd"/>
      <w:ins w:id="29" w:author="Autor">
        <w:r w:rsidR="00D41B59">
          <w:t xml:space="preserve"> (</w:t>
        </w:r>
        <w:proofErr w:type="spellStart"/>
        <w:r w:rsidR="00D41B59">
          <w:t>zaznamenateľný</w:t>
        </w:r>
        <w:proofErr w:type="spellEnd"/>
        <w:r w:rsidR="00D41B59">
          <w:t>)</w:t>
        </w:r>
      </w:ins>
      <w:r w:rsidRPr="002256AE">
        <w:t>,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30"/>
      <w:r w:rsidR="00083609" w:rsidRPr="002256AE">
        <w:t>dokument</w:t>
      </w:r>
      <w:commentRangeEnd w:id="30"/>
      <w:r w:rsidR="00083609" w:rsidRPr="002256AE">
        <w:rPr>
          <w:rStyle w:val="Odkaznakomentr"/>
          <w:sz w:val="24"/>
          <w:lang w:val="x-none" w:eastAsia="x-none"/>
        </w:rPr>
        <w:commentReference w:id="30"/>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1"/>
      <w:r w:rsidRPr="002256AE">
        <w:t>Tým nie je dotknutá možnosť skoršieho ukončenia jednotlivých Aktivít Projektu za účelom dodržania lehôt uvedených v Prílohe č. 2 k rozhodnutiu o schválení žiadosti o NFP</w:t>
      </w:r>
      <w:commentRangeEnd w:id="31"/>
      <w:r w:rsidRPr="002256AE">
        <w:t xml:space="preserve">; </w:t>
      </w:r>
      <w:r w:rsidRPr="002256AE">
        <w:rPr>
          <w:rStyle w:val="Odkaznakomentr"/>
          <w:sz w:val="24"/>
        </w:rPr>
        <w:commentReference w:id="31"/>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4B5B0B26"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00394462" w:rsidRPr="00B5440F">
        <w:rPr>
          <w:sz w:val="24"/>
          <w:szCs w:val="24"/>
        </w:rPr>
        <w:t xml:space="preserve">postupy obstarávania služieb, tovarov a stavebných prác v zmysle </w:t>
      </w:r>
      <w:del w:id="32" w:author="Autor">
        <w:r w:rsidR="00394462" w:rsidRPr="00B5440F" w:rsidDel="00D41B59">
          <w:rPr>
            <w:sz w:val="24"/>
            <w:szCs w:val="24"/>
          </w:rPr>
          <w:delText xml:space="preserve">Zákona </w:delText>
        </w:r>
      </w:del>
      <w:ins w:id="33" w:author="Autor">
        <w:r w:rsidR="00D41B59">
          <w:rPr>
            <w:sz w:val="24"/>
            <w:szCs w:val="24"/>
          </w:rPr>
          <w:t>z</w:t>
        </w:r>
        <w:r w:rsidR="00D41B59" w:rsidRPr="00B5440F">
          <w:rPr>
            <w:sz w:val="24"/>
            <w:szCs w:val="24"/>
          </w:rPr>
          <w:t xml:space="preserve">ákona </w:t>
        </w:r>
      </w:ins>
      <w:r w:rsidR="00394462" w:rsidRPr="00B5440F">
        <w:rPr>
          <w:sz w:val="24"/>
          <w:szCs w:val="24"/>
        </w:rPr>
        <w:t>o VO, alebo podľa zákona č. 25/2006 Z. z. o verejnom obstarávaní a o zmene a doplnení niektorých zákonov v znení neskorších predpisov s účinnosťou do 17.04.2016, v súvislosti s výberom Dodávateľa; ak sa v</w:t>
      </w:r>
      <w:r w:rsidR="00432965">
        <w:rPr>
          <w:sz w:val="24"/>
          <w:szCs w:val="24"/>
        </w:rPr>
        <w:t> rozhodnutí o schválení žiadosti o</w:t>
      </w:r>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34"/>
      <w:commentRangeEnd w:id="34"/>
      <w:r w:rsidR="00394462" w:rsidRPr="00394462">
        <w:rPr>
          <w:sz w:val="24"/>
          <w:szCs w:val="24"/>
        </w:rPr>
        <w:commentReference w:id="34"/>
      </w:r>
      <w:r w:rsidR="00394462" w:rsidRPr="00394462">
        <w:rPr>
          <w:sz w:val="24"/>
          <w:szCs w:val="24"/>
        </w:rPr>
        <w:t xml:space="preserve">); </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w:t>
      </w:r>
      <w:proofErr w:type="spellStart"/>
      <w:r w:rsidR="00B23658" w:rsidRPr="00394462">
        <w:rPr>
          <w:sz w:val="24"/>
          <w:szCs w:val="24"/>
        </w:rPr>
        <w:t>uisťovacích</w:t>
      </w:r>
      <w:proofErr w:type="spellEnd"/>
      <w:r w:rsidR="00B23658" w:rsidRPr="00394462">
        <w:rPr>
          <w:sz w:val="24"/>
          <w:szCs w:val="24"/>
        </w:rPr>
        <w:t xml:space="preserve"> a konzultačných činností zameraných na zdokonaľovanie riadiacich a kontrolných procesov vykonávaných podľa zákona č. 357/2015 Z. z. o finančnej kontrole a audite </w:t>
      </w:r>
      <w:r w:rsidR="007B7F02" w:rsidRPr="00394462">
        <w:rPr>
          <w:sz w:val="24"/>
          <w:szCs w:val="24"/>
        </w:rPr>
        <w:t>a o zmene a doplnení niektorých zákonov v znení neskorších predpisov</w:t>
      </w:r>
      <w:r w:rsidR="00394462" w:rsidRPr="00394462">
        <w:rPr>
          <w:sz w:val="24"/>
          <w:szCs w:val="24"/>
        </w:rPr>
        <w:t xml:space="preserve"> </w:t>
      </w:r>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285BD50A" w:rsidR="00394462" w:rsidRPr="00C47D96" w:rsidRDefault="00FB3443" w:rsidP="00394462">
      <w:pPr>
        <w:pStyle w:val="AODefPara"/>
        <w:ind w:left="426"/>
        <w:rP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r w:rsidR="00394462" w:rsidRPr="00C47D96">
        <w:rPr>
          <w:rFonts w:eastAsia="Times New Roman"/>
          <w:color w:val="000000"/>
          <w:sz w:val="24"/>
          <w:szCs w:val="24"/>
          <w:lang w:eastAsia="sk-SK"/>
        </w:rPr>
        <w:t>až</w:t>
      </w:r>
      <w:r w:rsidRPr="00C47D96">
        <w:rPr>
          <w:rFonts w:eastAsia="Times New Roman"/>
          <w:color w:val="000000"/>
          <w:sz w:val="24"/>
          <w:szCs w:val="24"/>
          <w:lang w:eastAsia="sk-SK"/>
        </w:rPr>
        <w:t xml:space="preserve"> d) všeobecného nariadenia</w:t>
      </w: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lastRenderedPageBreak/>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35"/>
      <w:r w:rsidRPr="002256AE">
        <w:rPr>
          <w:bCs/>
          <w:sz w:val="24"/>
          <w:szCs w:val="24"/>
        </w:rPr>
        <w:t xml:space="preserve">predloženie dokumentácie k VO na výkon </w:t>
      </w:r>
      <w:r w:rsidR="008F681B" w:rsidRPr="002256AE">
        <w:rPr>
          <w:bCs/>
          <w:sz w:val="24"/>
          <w:szCs w:val="24"/>
        </w:rPr>
        <w:t xml:space="preserve">prvej </w:t>
      </w:r>
      <w:proofErr w:type="spellStart"/>
      <w:r w:rsidRPr="002256AE">
        <w:rPr>
          <w:bCs/>
          <w:sz w:val="24"/>
          <w:szCs w:val="24"/>
        </w:rPr>
        <w:t>ex-ante</w:t>
      </w:r>
      <w:proofErr w:type="spellEnd"/>
      <w:r w:rsidRPr="002256AE">
        <w:rPr>
          <w:bCs/>
          <w:sz w:val="24"/>
          <w:szCs w:val="24"/>
        </w:rPr>
        <w:t xml:space="preserve"> kontroly, ak je takáto kontrola vzhľadom na charakter zákazky povinná, alebo</w:t>
      </w:r>
      <w:commentRangeEnd w:id="35"/>
      <w:r w:rsidR="009C726C">
        <w:rPr>
          <w:rStyle w:val="Odkaznakomentr"/>
          <w:rFonts w:eastAsia="Calibri"/>
          <w:szCs w:val="20"/>
          <w:lang w:eastAsia="sk-SK"/>
        </w:rPr>
        <w:commentReference w:id="35"/>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proofErr w:type="spellStart"/>
      <w:r w:rsidRPr="002256AE">
        <w:rPr>
          <w:bCs/>
          <w:sz w:val="24"/>
          <w:szCs w:val="24"/>
        </w:rPr>
        <w:t>ex-ante</w:t>
      </w:r>
      <w:proofErr w:type="spellEnd"/>
      <w:r w:rsidRPr="002256AE">
        <w:rPr>
          <w:bCs/>
          <w:sz w:val="24"/>
          <w:szCs w:val="24"/>
        </w:rPr>
        <w:t xml:space="preserv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66730ADD" w14:textId="18F32B7C" w:rsidR="00823BE2"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r w:rsidR="00F170F7">
        <w:rPr>
          <w:bCs/>
          <w:sz w:val="24"/>
          <w:szCs w:val="24"/>
        </w:rPr>
        <w:t xml:space="preserve"> v znení neskorších predpisov</w:t>
      </w:r>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7B0C43AA" w:rsidR="00823BE2" w:rsidRPr="002609B2" w:rsidRDefault="00083609" w:rsidP="00823BE2">
      <w:pPr>
        <w:pStyle w:val="AODefPara"/>
        <w:numPr>
          <w:ilvl w:val="0"/>
          <w:numId w:val="0"/>
        </w:numPr>
        <w:spacing w:before="120" w:line="264"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w:t>
      </w:r>
      <w:r w:rsidR="00823BE2" w:rsidRPr="002609B2">
        <w:rPr>
          <w:sz w:val="24"/>
          <w:szCs w:val="24"/>
        </w:rPr>
        <w:t>zákon č. 343/2015 Z. z. o verejnom obstarávaní a o zmene a doplnení niektorých zákonov v znení neskorších predpisov;</w:t>
      </w:r>
    </w:p>
    <w:p w14:paraId="5A9713AA" w14:textId="36BC1022" w:rsidR="00EE0DF4" w:rsidRPr="00823BE2" w:rsidRDefault="00823BE2">
      <w:pPr>
        <w:pStyle w:val="AODefPara"/>
        <w:numPr>
          <w:ilvl w:val="0"/>
          <w:numId w:val="0"/>
        </w:numPr>
        <w:spacing w:before="120" w:after="120" w:line="240" w:lineRule="auto"/>
        <w:ind w:left="426"/>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70DA57BE" w14:textId="77777777" w:rsidR="00EE0DF4" w:rsidRPr="002256AE" w:rsidRDefault="00083609">
      <w:pPr>
        <w:spacing w:before="120" w:after="120"/>
        <w:ind w:left="426"/>
        <w:jc w:val="both"/>
      </w:pPr>
      <w:commentRangeStart w:id="36"/>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36"/>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36"/>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w:t>
      </w:r>
      <w:r w:rsidRPr="002256AE">
        <w:lastRenderedPageBreak/>
        <w:t xml:space="preserve">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w:t>
      </w:r>
      <w:proofErr w:type="spellStart"/>
      <w:r w:rsidRPr="002256AE">
        <w:rPr>
          <w:b/>
        </w:rPr>
        <w:t>ŽoP</w:t>
      </w:r>
      <w:proofErr w:type="spellEnd"/>
      <w:r w:rsidRPr="002256AE">
        <w:rPr>
          <w:b/>
        </w:rPr>
        <w:t xml:space="preserve">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w:t>
      </w:r>
      <w:proofErr w:type="spellStart"/>
      <w:r w:rsidRPr="002256AE">
        <w:rPr>
          <w:b/>
          <w:bCs/>
        </w:rPr>
        <w:t>ŽoV</w:t>
      </w:r>
      <w:proofErr w:type="spellEnd"/>
      <w:r w:rsidRPr="002256AE">
        <w:rPr>
          <w:b/>
          <w:bCs/>
        </w:rPr>
        <w:t xml:space="preserve">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37"/>
      <w:r w:rsidRPr="002256AE">
        <w:t>Spolufinancovaný fondom</w:t>
      </w:r>
      <w:r w:rsidRPr="002256AE">
        <w:tab/>
        <w:t>:</w:t>
      </w:r>
      <w:r w:rsidRPr="002256AE">
        <w:tab/>
        <w:t>...............................................</w:t>
      </w:r>
      <w:commentRangeEnd w:id="37"/>
      <w:r w:rsidRPr="00520399">
        <w:rPr>
          <w:rStyle w:val="Odkaznakomentr"/>
          <w:sz w:val="24"/>
        </w:rPr>
        <w:commentReference w:id="37"/>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38"/>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 xml:space="preserve">(schéma štátnej pomoci/pomoci </w:t>
      </w:r>
      <w:proofErr w:type="spellStart"/>
      <w:r w:rsidRPr="002256AE">
        <w:rPr>
          <w:rFonts w:eastAsia="SimSun"/>
          <w:lang w:eastAsia="en-US"/>
        </w:rPr>
        <w:t>de</w:t>
      </w:r>
      <w:proofErr w:type="spellEnd"/>
      <w:r w:rsidRPr="002256AE">
        <w:rPr>
          <w:rFonts w:eastAsia="SimSun"/>
          <w:lang w:eastAsia="en-US"/>
        </w:rPr>
        <w:t xml:space="preserve"> </w:t>
      </w:r>
      <w:proofErr w:type="spellStart"/>
      <w:r w:rsidRPr="002256AE">
        <w:rPr>
          <w:rFonts w:eastAsia="SimSun"/>
          <w:lang w:eastAsia="en-US"/>
        </w:rPr>
        <w:t>minimis</w:t>
      </w:r>
      <w:proofErr w:type="spellEnd"/>
      <w:r w:rsidRPr="002256AE">
        <w:rPr>
          <w:rFonts w:eastAsia="SimSun"/>
          <w:lang w:eastAsia="en-US"/>
        </w:rPr>
        <w:t>)</w:t>
      </w:r>
    </w:p>
    <w:commentRangeEnd w:id="38"/>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38"/>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lastRenderedPageBreak/>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39"/>
      <w:r w:rsidRPr="002256AE">
        <w:t>Použitý systém financovania</w:t>
      </w:r>
      <w:commentRangeEnd w:id="39"/>
      <w:r w:rsidR="002B7EDD">
        <w:rPr>
          <w:rStyle w:val="Odkaznakomentr"/>
          <w:szCs w:val="20"/>
        </w:rPr>
        <w:commentReference w:id="39"/>
      </w:r>
      <w:r w:rsidRPr="002256AE">
        <w:tab/>
        <w:t xml:space="preserve">: </w:t>
      </w:r>
      <w:r w:rsidRPr="002256AE">
        <w:tab/>
        <w:t>.................................................</w:t>
      </w:r>
    </w:p>
    <w:p w14:paraId="7C2CC56C" w14:textId="3FCE8A3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40"/>
      <w:commentRangeStart w:id="41"/>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r w:rsidR="00891E1A" w:rsidRPr="002256AE">
        <w:t>rozhod</w:t>
      </w:r>
      <w:r w:rsidR="00891E1A">
        <w:t>nutia o schválení žiadosti o</w:t>
      </w:r>
      <w:r w:rsidR="00352FAF">
        <w:rPr>
          <w:rFonts w:eastAsia="SimSun"/>
          <w:lang w:eastAsia="en-US"/>
        </w:rPr>
        <w:t xml:space="preserve"> NFP</w:t>
      </w:r>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40"/>
      <w:commentRangeEnd w:id="41"/>
      <w:r>
        <w:rPr>
          <w:rStyle w:val="Odkaznakomentr"/>
          <w:sz w:val="24"/>
        </w:rPr>
        <w:commentReference w:id="40"/>
      </w:r>
      <w:r w:rsidRPr="002256AE">
        <w:rPr>
          <w:rStyle w:val="Odkaznakomentr"/>
          <w:sz w:val="24"/>
        </w:rPr>
        <w:commentReference w:id="41"/>
      </w:r>
      <w:r w:rsidRPr="002256AE">
        <w:rPr>
          <w:rFonts w:eastAsia="SimSun"/>
          <w:lang w:eastAsia="en-US"/>
        </w:rPr>
        <w:t xml:space="preserve"> a </w:t>
      </w:r>
      <w:commentRangeStart w:id="42"/>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42"/>
      <w:r w:rsidR="0021354F">
        <w:rPr>
          <w:rStyle w:val="Odkaznakomentr"/>
          <w:szCs w:val="20"/>
        </w:rPr>
        <w:commentReference w:id="42"/>
      </w:r>
    </w:p>
    <w:p w14:paraId="6289F53C" w14:textId="77777777" w:rsidR="00D41B59" w:rsidRDefault="00D41B59">
      <w:pPr>
        <w:pStyle w:val="AOHead2"/>
        <w:numPr>
          <w:ilvl w:val="1"/>
          <w:numId w:val="10"/>
        </w:numPr>
        <w:tabs>
          <w:tab w:val="clear" w:pos="1620"/>
        </w:tabs>
        <w:spacing w:before="120" w:after="120" w:line="240" w:lineRule="auto"/>
        <w:ind w:left="426" w:hanging="426"/>
        <w:rPr>
          <w:ins w:id="43" w:author="Autor"/>
          <w:b w:val="0"/>
          <w:sz w:val="24"/>
          <w:szCs w:val="24"/>
        </w:rPr>
        <w:sectPr w:rsidR="00D41B59">
          <w:headerReference w:type="first" r:id="rId10"/>
          <w:pgSz w:w="11906" w:h="16838"/>
          <w:pgMar w:top="1417" w:right="1417" w:bottom="1417" w:left="1417" w:header="426" w:footer="708" w:gutter="0"/>
          <w:cols w:space="708"/>
          <w:titlePg/>
          <w:docGrid w:linePitch="360"/>
        </w:sectPr>
      </w:pPr>
    </w:p>
    <w:p w14:paraId="5C9EB13A" w14:textId="40ADB1C7"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44"/>
      <w:r w:rsidRPr="002256AE">
        <w:rPr>
          <w:b w:val="0"/>
          <w:sz w:val="24"/>
          <w:szCs w:val="24"/>
        </w:rPr>
        <w:t>až do skončenia Udržateľnosti Projektu</w:t>
      </w:r>
      <w:commentRangeEnd w:id="44"/>
      <w:r w:rsidRPr="00520399">
        <w:rPr>
          <w:rStyle w:val="Odkaznakomentr"/>
          <w:b w:val="0"/>
          <w:sz w:val="24"/>
        </w:rPr>
        <w:commentReference w:id="44"/>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45"/>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45"/>
      <w:r w:rsidRPr="002256AE">
        <w:rPr>
          <w:rStyle w:val="Odkaznakomentr"/>
          <w:sz w:val="24"/>
        </w:rPr>
        <w:commentReference w:id="45"/>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46"/>
      <w:r w:rsidRPr="002256AE">
        <w:t>.....</w:t>
      </w:r>
      <w:commentRangeEnd w:id="46"/>
      <w:r w:rsidRPr="002256AE">
        <w:rPr>
          <w:rStyle w:val="Odkaznakomentr"/>
          <w:sz w:val="24"/>
        </w:rPr>
        <w:commentReference w:id="46"/>
      </w:r>
      <w:r w:rsidRPr="002256AE">
        <w:t xml:space="preserve"> % z </w:t>
      </w:r>
      <w:commentRangeStart w:id="47"/>
      <w:r w:rsidRPr="002256AE">
        <w:t>Celkových  oprávnených výdavkov pre Projekty generujúce príjem na Realizáciu aktivít Projektu podľa ods. 1. písm. a) /Celkových oprávnených výdavkov na Realizáciu aktivít Projektu podľa ods. 1. písm. b)</w:t>
      </w:r>
      <w:commentRangeEnd w:id="47"/>
      <w:r w:rsidRPr="002256AE">
        <w:rPr>
          <w:rStyle w:val="Odkaznakomentr"/>
          <w:sz w:val="24"/>
        </w:rPr>
        <w:commentReference w:id="47"/>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48"/>
      <w:r w:rsidRPr="002256AE">
        <w:t xml:space="preserve">Prijímateľ vyhlasuje, že: </w:t>
      </w:r>
      <w:commentRangeEnd w:id="48"/>
      <w:r w:rsidRPr="00520399">
        <w:rPr>
          <w:rStyle w:val="Odkaznakomentr"/>
          <w:sz w:val="24"/>
        </w:rPr>
        <w:commentReference w:id="48"/>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9"/>
      <w:r w:rsidRPr="002256AE">
        <w:rPr>
          <w:sz w:val="24"/>
          <w:szCs w:val="24"/>
        </w:rPr>
        <w:t xml:space="preserve">má zabezpečené zdroje financovania Projektu vo výške </w:t>
      </w:r>
      <w:commentRangeStart w:id="50"/>
      <w:r w:rsidRPr="002256AE">
        <w:rPr>
          <w:sz w:val="24"/>
          <w:szCs w:val="24"/>
        </w:rPr>
        <w:t>...... %</w:t>
      </w:r>
      <w:commentRangeEnd w:id="50"/>
      <w:r w:rsidRPr="002256AE">
        <w:rPr>
          <w:rStyle w:val="Odkaznakomentr"/>
          <w:sz w:val="24"/>
          <w:szCs w:val="24"/>
        </w:rPr>
        <w:commentReference w:id="50"/>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51"/>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51"/>
      <w:r w:rsidRPr="002256AE">
        <w:rPr>
          <w:sz w:val="24"/>
          <w:szCs w:val="24"/>
        </w:rPr>
        <w:t xml:space="preserve">rozhodnutia o schválení žiadosti o NFP </w:t>
      </w:r>
      <w:r w:rsidRPr="002256AE">
        <w:rPr>
          <w:rStyle w:val="Odkaznakomentr"/>
          <w:sz w:val="24"/>
          <w:szCs w:val="24"/>
        </w:rPr>
        <w:commentReference w:id="51"/>
      </w:r>
      <w:r w:rsidRPr="002256AE">
        <w:rPr>
          <w:sz w:val="24"/>
          <w:szCs w:val="24"/>
        </w:rPr>
        <w:t>a </w:t>
      </w:r>
      <w:commentRangeEnd w:id="49"/>
      <w:r w:rsidRPr="002256AE">
        <w:rPr>
          <w:rStyle w:val="Odkaznakomentr"/>
          <w:sz w:val="24"/>
          <w:szCs w:val="24"/>
        </w:rPr>
        <w:commentReference w:id="49"/>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52"/>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52"/>
      <w:r w:rsidRPr="002256AE">
        <w:rPr>
          <w:rStyle w:val="Odkaznakomentr"/>
          <w:sz w:val="24"/>
          <w:szCs w:val="24"/>
        </w:rPr>
        <w:commentReference w:id="52"/>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53"/>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54"/>
      <w:r w:rsidRPr="002256AE">
        <w:t>..................</w:t>
      </w:r>
      <w:commentRangeEnd w:id="54"/>
      <w:r w:rsidRPr="002256AE">
        <w:rPr>
          <w:rStyle w:val="Odkaznakomentr"/>
          <w:sz w:val="24"/>
        </w:rPr>
        <w:commentReference w:id="54"/>
      </w:r>
      <w:r w:rsidRPr="002256AE">
        <w:t xml:space="preserve">, </w:t>
      </w:r>
      <w:commentRangeStart w:id="55"/>
      <w:r w:rsidRPr="002256AE">
        <w:t xml:space="preserve">príslušnou schémou </w:t>
      </w:r>
      <w:commentRangeEnd w:id="55"/>
      <w:r w:rsidRPr="00773ECD">
        <w:rPr>
          <w:rStyle w:val="Odkaznakomentr"/>
          <w:sz w:val="24"/>
        </w:rPr>
        <w:commentReference w:id="55"/>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56"/>
      <w:commentRangeStart w:id="57"/>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56"/>
      <w:r w:rsidRPr="00520399">
        <w:rPr>
          <w:b w:val="0"/>
          <w:sz w:val="24"/>
        </w:rPr>
        <w:commentReference w:id="56"/>
      </w:r>
    </w:p>
    <w:commentRangeEnd w:id="57"/>
    <w:p w14:paraId="765988F8" w14:textId="71985DE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57"/>
      </w:r>
      <w:commentRangeStart w:id="58"/>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Pr>
          <w:b w:val="0"/>
          <w:sz w:val="24"/>
          <w:szCs w:val="24"/>
        </w:rPr>
        <w:t>tejto</w:t>
      </w:r>
      <w:r w:rsidRPr="002256AE">
        <w:rPr>
          <w:b w:val="0"/>
          <w:sz w:val="24"/>
          <w:szCs w:val="24"/>
        </w:rPr>
        <w:t xml:space="preserve"> štátnej pomoci</w:t>
      </w:r>
      <w:r w:rsidR="001D5444">
        <w:rPr>
          <w:b w:val="0"/>
          <w:sz w:val="24"/>
          <w:szCs w:val="24"/>
        </w:rPr>
        <w:t xml:space="preserve"> poskytnutej v rozpore s uplatniteľnými pravidlami vyplývajúcimi z právnych predpisov SR a právnych aktov </w:t>
      </w:r>
      <w:r w:rsidR="001D5444">
        <w:rPr>
          <w:b w:val="0"/>
          <w:sz w:val="24"/>
          <w:szCs w:val="24"/>
        </w:rPr>
        <w:lastRenderedPageBreak/>
        <w:t>EÚ</w:t>
      </w:r>
      <w:r w:rsidRPr="002256AE">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58"/>
      <w:r w:rsidRPr="00520399">
        <w:rPr>
          <w:b w:val="0"/>
          <w:sz w:val="24"/>
        </w:rPr>
        <w:commentReference w:id="58"/>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59"/>
      <w:r w:rsidRPr="002256AE">
        <w:rPr>
          <w:bCs/>
        </w:rPr>
        <w:t xml:space="preserve">a Udržateľnosť </w:t>
      </w:r>
      <w:commentRangeEnd w:id="59"/>
      <w:r w:rsidRPr="00520399">
        <w:rPr>
          <w:rStyle w:val="Odkaznakomentr"/>
          <w:sz w:val="24"/>
        </w:rPr>
        <w:commentReference w:id="59"/>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60"/>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60"/>
      <w:r w:rsidRPr="002256AE">
        <w:rPr>
          <w:rStyle w:val="Odkaznakomentr"/>
          <w:sz w:val="24"/>
        </w:rPr>
        <w:commentReference w:id="60"/>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61"/>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61"/>
      <w:r w:rsidRPr="002256AE">
        <w:rPr>
          <w:rStyle w:val="Odkaznakomentr"/>
          <w:sz w:val="24"/>
        </w:rPr>
        <w:commentReference w:id="61"/>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62"/>
      <w:r w:rsidRPr="002256AE">
        <w:t>........</w:t>
      </w:r>
      <w:commentRangeEnd w:id="62"/>
      <w:r w:rsidRPr="002256AE">
        <w:rPr>
          <w:rStyle w:val="Odkaznakomentr"/>
          <w:sz w:val="24"/>
        </w:rPr>
        <w:commentReference w:id="62"/>
      </w:r>
      <w:r w:rsidRPr="002256AE">
        <w:t xml:space="preserve"> kalendárnych mesiacov počas Realizácie hlavných aktivít Projektu. Žiadosť o platbu               (s príznakom  záverečná) Prijímateľ predloží najneskôr </w:t>
      </w:r>
      <w:commentRangeStart w:id="63"/>
      <w:r w:rsidRPr="002256AE">
        <w:t xml:space="preserve">do troch mesiacov </w:t>
      </w:r>
      <w:commentRangeEnd w:id="63"/>
      <w:r w:rsidRPr="002256AE">
        <w:rPr>
          <w:rStyle w:val="Odkaznakomentr"/>
          <w:sz w:val="24"/>
        </w:rPr>
        <w:commentReference w:id="63"/>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64"/>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64"/>
      <w:r w:rsidRPr="002256AE">
        <w:rPr>
          <w:rStyle w:val="Odkaznakomentr"/>
          <w:sz w:val="24"/>
        </w:rPr>
        <w:commentReference w:id="64"/>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65"/>
      <w:r w:rsidRPr="002256AE">
        <w:t xml:space="preserve">Poistenie pokrývajúce poistenie majetku </w:t>
      </w:r>
      <w:commentRangeEnd w:id="65"/>
      <w:r w:rsidRPr="002256AE">
        <w:rPr>
          <w:rStyle w:val="Odkaznakomentr"/>
          <w:sz w:val="24"/>
        </w:rPr>
        <w:commentReference w:id="65"/>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388F2B86" w:rsidR="00EE0DF4" w:rsidRPr="00D41B59" w:rsidRDefault="00083609">
      <w:pPr>
        <w:pStyle w:val="Odsekzoznamu1"/>
        <w:numPr>
          <w:ilvl w:val="2"/>
          <w:numId w:val="46"/>
        </w:numPr>
        <w:tabs>
          <w:tab w:val="clear" w:pos="2340"/>
        </w:tabs>
        <w:spacing w:before="120" w:after="120"/>
        <w:ind w:left="709" w:hanging="283"/>
        <w:jc w:val="both"/>
      </w:pPr>
      <w:r w:rsidRPr="00D41B59">
        <w:t xml:space="preserve">V prípade </w:t>
      </w:r>
      <w:r w:rsidRPr="00D41B59">
        <w:rPr>
          <w:b/>
          <w:u w:val="single"/>
        </w:rPr>
        <w:t>menej významných zmien</w:t>
      </w:r>
      <w:r w:rsidRPr="00D41B59">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41B59">
        <w:rPr>
          <w:u w:val="single"/>
        </w:rPr>
        <w:t>nie je povinný</w:t>
      </w:r>
      <w:r w:rsidRPr="00D41B59">
        <w:t xml:space="preserve"> požiadať o zmenu VP na formulári, ktorý pre tento účel vydal Poskytovateľ a ktorý sa využije pre významnejšie zmeny podľa písm. d) tohto odseku</w:t>
      </w:r>
      <w:ins w:id="66" w:author="Autor">
        <w:r w:rsidR="00D41B59">
          <w:t xml:space="preserve">; </w:t>
        </w:r>
        <w:r w:rsidR="00D41B59">
          <w:rPr>
            <w:sz w:val="22"/>
            <w:szCs w:val="22"/>
          </w:rPr>
          <w:t>povinnosť oznámenia sa nevzťahuje na zmeny vykonané zo strany Poskytovateľa</w:t>
        </w:r>
        <w:r w:rsidR="00D41B59" w:rsidRPr="00111B98">
          <w:rPr>
            <w:sz w:val="22"/>
            <w:szCs w:val="22"/>
          </w:rPr>
          <w:t xml:space="preserve">. </w:t>
        </w:r>
        <w:r w:rsidR="00D41B59">
          <w:rPr>
            <w:sz w:val="22"/>
            <w:szCs w:val="22"/>
          </w:rPr>
          <w:t xml:space="preserve">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Pr>
            <w:sz w:val="22"/>
            <w:szCs w:val="22"/>
          </w:rPr>
          <w:t>c</w:t>
        </w:r>
        <w:r w:rsidR="00D41B59">
          <w:rPr>
            <w:sz w:val="22"/>
            <w:szCs w:val="22"/>
          </w:rPr>
          <w:t>). V prípade takýchto zmien sa Zmluvné strany dohodli, že postup dohodnutý pre riešenie zmien iniciovaných Poskytovateľom podľa ods. 1</w:t>
        </w:r>
      </w:ins>
      <w:r w:rsidR="009C474D">
        <w:rPr>
          <w:sz w:val="22"/>
          <w:szCs w:val="22"/>
        </w:rPr>
        <w:t>2</w:t>
      </w:r>
      <w:ins w:id="67" w:author="Autor">
        <w:r w:rsidR="00D41B59">
          <w:rPr>
            <w:sz w:val="22"/>
            <w:szCs w:val="22"/>
          </w:rPr>
          <w:t xml:space="preserve"> sa nepoužije a k oznámeniu zmeny Prijímateľom nedochádza</w:t>
        </w:r>
      </w:ins>
      <w:r w:rsidRPr="00D41B59">
        <w:t xml:space="preserve">. </w:t>
      </w:r>
    </w:p>
    <w:p w14:paraId="4E543872" w14:textId="3DED77A9" w:rsidR="00F61C24" w:rsidRPr="00D41B59" w:rsidRDefault="00083609" w:rsidP="00F61C24">
      <w:pPr>
        <w:spacing w:before="120" w:line="264" w:lineRule="auto"/>
        <w:ind w:left="720"/>
        <w:jc w:val="both"/>
      </w:pPr>
      <w:r w:rsidRPr="00D41B59">
        <w:t xml:space="preserve">V prípade, ak zmena, ktorú Prijímateľ oznámil Poskytovateľovi podľa tohto písm. c) ako menej významnú zmenu, nie je podľa stanoviska Poskytovateľa menej významnou zmenou, </w:t>
      </w:r>
      <w:r w:rsidR="00F61C24" w:rsidRPr="00D41B59">
        <w:t xml:space="preserve">alebo ju Poskytovateľ nemôže akceptovať z iných riadne odôvodnených dôvodov, </w:t>
      </w:r>
      <w:r w:rsidRPr="00D41B59">
        <w:t xml:space="preserve">Poskytovateľ je oprávnený neakceptovať oznámenie Prijímateľa, ak toto svoje odôvodnené stanovisko Prijímateľovi oznámi. Ak </w:t>
      </w:r>
      <w:r w:rsidRPr="00D41B59">
        <w:lastRenderedPageBreak/>
        <w:t xml:space="preserve">Poskytovateľ neakceptuje oznámenie Prijímateľa podľa predchádzajúcej vety, Prijímateľ je </w:t>
      </w:r>
      <w:r w:rsidR="00F61C24" w:rsidRPr="00D41B59">
        <w:t xml:space="preserve">oprávnený </w:t>
      </w:r>
      <w:r w:rsidRPr="00D41B59">
        <w:t>postupovať pri zmene VP iba podľa písm. d) tohto odseku</w:t>
      </w:r>
      <w:r w:rsidR="00F61C24" w:rsidRPr="00D41B59">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D41B59">
        <w:t>ustanovenia</w:t>
      </w:r>
      <w:r w:rsidR="00F61C24" w:rsidRPr="00D41B59">
        <w:t xml:space="preserve"> </w:t>
      </w:r>
      <w:r w:rsidR="00D54E2A" w:rsidRPr="00D41B59">
        <w:t>VP</w:t>
      </w:r>
      <w:r w:rsidR="00F61C24" w:rsidRPr="00D41B59">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7207095D"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68"/>
      <w:r w:rsidRPr="002256AE">
        <w:t>pri ich najbližšej aktualizácii</w:t>
      </w:r>
      <w:commentRangeEnd w:id="68"/>
      <w:r w:rsidRPr="002256AE">
        <w:rPr>
          <w:rStyle w:val="Odkaznakomentr"/>
          <w:sz w:val="24"/>
        </w:rPr>
        <w:commentReference w:id="68"/>
      </w:r>
      <w:del w:id="69" w:author="Autor">
        <w:r w:rsidRPr="002256AE" w:rsidDel="009C474D">
          <w:delText xml:space="preserve"> </w:delText>
        </w:r>
      </w:del>
      <w:r w:rsidR="009C474D">
        <w:t xml:space="preserve">, </w:t>
      </w:r>
      <w:ins w:id="70" w:author="Autor">
        <w:r w:rsidR="009C474D" w:rsidRPr="009C474D">
          <w:t xml:space="preserve">ak nie je pri jednotlivých konkrétnych zmenách </w:t>
        </w:r>
        <w:r w:rsidR="009C474D">
          <w:t>určené</w:t>
        </w:r>
        <w:r w:rsidR="009C474D" w:rsidRPr="009C474D">
          <w:t xml:space="preserve"> inak</w:t>
        </w:r>
        <w:r w:rsidR="009C474D" w:rsidRPr="00111B98">
          <w:rPr>
            <w:sz w:val="22"/>
            <w:szCs w:val="22"/>
          </w:rPr>
          <w:t>.</w:t>
        </w:r>
        <w:r w:rsidR="009C474D">
          <w:rPr>
            <w:sz w:val="22"/>
            <w:szCs w:val="22"/>
          </w:rPr>
          <w:t xml:space="preserve"> </w:t>
        </w:r>
      </w:ins>
      <w:r w:rsidRPr="002256AE">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2A81E16D" w:rsidR="00EE0DF4" w:rsidRPr="002256AE" w:rsidRDefault="009C474D">
      <w:pPr>
        <w:pStyle w:val="AOHead4"/>
        <w:numPr>
          <w:ilvl w:val="3"/>
          <w:numId w:val="47"/>
        </w:numPr>
        <w:spacing w:before="120" w:after="120"/>
        <w:ind w:left="1134" w:hanging="141"/>
        <w:rPr>
          <w:sz w:val="24"/>
          <w:szCs w:val="24"/>
        </w:rPr>
      </w:pPr>
      <w:ins w:id="71" w:author="Autor">
        <w:r>
          <w:rPr>
            <w:sz w:val="24"/>
            <w:szCs w:val="24"/>
          </w:rPr>
          <w:t xml:space="preserve">zmena termínu </w:t>
        </w:r>
      </w:ins>
      <w:del w:id="72" w:author="Autor">
        <w:r w:rsidR="00083609" w:rsidRPr="002256AE" w:rsidDel="009C474D">
          <w:rPr>
            <w:sz w:val="24"/>
            <w:szCs w:val="24"/>
          </w:rPr>
          <w:delText xml:space="preserve">omeškanie </w:delText>
        </w:r>
        <w:r w:rsidR="00083609" w:rsidRPr="002256AE" w:rsidDel="009C474D">
          <w:rPr>
            <w:bCs/>
            <w:sz w:val="24"/>
            <w:szCs w:val="24"/>
          </w:rPr>
          <w:delText xml:space="preserve">Prijímateľa so </w:delText>
        </w:r>
        <w:commentRangeStart w:id="73"/>
        <w:r w:rsidR="00083609" w:rsidRPr="002256AE" w:rsidDel="009C474D">
          <w:rPr>
            <w:bCs/>
            <w:sz w:val="24"/>
            <w:szCs w:val="24"/>
          </w:rPr>
          <w:delText xml:space="preserve">Začatím </w:delText>
        </w:r>
      </w:del>
      <w:ins w:id="74" w:author="Autor">
        <w:r w:rsidRPr="002256AE">
          <w:rPr>
            <w:bCs/>
            <w:sz w:val="24"/>
            <w:szCs w:val="24"/>
          </w:rPr>
          <w:t>Začat</w:t>
        </w:r>
        <w:r>
          <w:rPr>
            <w:bCs/>
            <w:sz w:val="24"/>
            <w:szCs w:val="24"/>
          </w:rPr>
          <w:t>ia</w:t>
        </w:r>
        <w:r w:rsidRPr="002256AE">
          <w:rPr>
            <w:bCs/>
            <w:sz w:val="24"/>
            <w:szCs w:val="24"/>
          </w:rPr>
          <w:t xml:space="preserve"> </w:t>
        </w:r>
      </w:ins>
      <w:r w:rsidR="00083609" w:rsidRPr="002256AE">
        <w:rPr>
          <w:bCs/>
          <w:sz w:val="24"/>
          <w:szCs w:val="24"/>
        </w:rPr>
        <w:t xml:space="preserve">realizácie hlavných aktivít Projektu </w:t>
      </w:r>
      <w:commentRangeEnd w:id="73"/>
      <w:r w:rsidR="00083609" w:rsidRPr="002256AE">
        <w:rPr>
          <w:rStyle w:val="Odkaznakomentr"/>
          <w:sz w:val="24"/>
          <w:szCs w:val="24"/>
        </w:rPr>
        <w:commentReference w:id="73"/>
      </w:r>
      <w:ins w:id="75" w:author="Autor">
        <w:r>
          <w:rPr>
            <w:bCs/>
            <w:sz w:val="24"/>
            <w:szCs w:val="24"/>
          </w:rPr>
          <w:t xml:space="preserve"> v porovnaní s termínom uvedeným </w:t>
        </w:r>
      </w:ins>
      <w:del w:id="76" w:author="Autor">
        <w:r w:rsidR="00083609" w:rsidRPr="002256AE" w:rsidDel="009C474D">
          <w:rPr>
            <w:bCs/>
            <w:sz w:val="24"/>
            <w:szCs w:val="24"/>
          </w:rPr>
          <w:delText>voči</w:delText>
        </w:r>
        <w:r w:rsidR="00083609" w:rsidRPr="002256AE" w:rsidDel="009C474D">
          <w:rPr>
            <w:sz w:val="24"/>
            <w:szCs w:val="24"/>
          </w:rPr>
          <w:delText xml:space="preserve"> termínu uvedenému </w:delText>
        </w:r>
      </w:del>
      <w:r w:rsidR="00083609" w:rsidRPr="002256AE">
        <w:rPr>
          <w:sz w:val="24"/>
          <w:szCs w:val="24"/>
        </w:rPr>
        <w:t xml:space="preserve">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77"/>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77"/>
      <w:r w:rsidRPr="002256AE">
        <w:rPr>
          <w:rStyle w:val="Odkaznakomentr"/>
          <w:sz w:val="24"/>
          <w:szCs w:val="24"/>
        </w:rPr>
        <w:commentReference w:id="77"/>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Default="00083609" w:rsidP="00F61C24">
      <w:pPr>
        <w:pStyle w:val="AOHead4"/>
        <w:numPr>
          <w:ilvl w:val="3"/>
          <w:numId w:val="47"/>
        </w:numPr>
        <w:spacing w:before="120" w:after="120"/>
        <w:ind w:left="1134" w:hanging="142"/>
        <w:rPr>
          <w:ins w:id="78" w:author="Autor"/>
          <w:bCs/>
          <w:sz w:val="24"/>
          <w:szCs w:val="24"/>
        </w:rPr>
      </w:pPr>
      <w:r w:rsidRPr="002256AE">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261D3E" w:rsidRDefault="00083609" w:rsidP="00261D3E">
      <w:pPr>
        <w:pStyle w:val="AOHead4"/>
        <w:numPr>
          <w:ilvl w:val="3"/>
          <w:numId w:val="47"/>
        </w:numPr>
        <w:spacing w:before="120" w:after="120"/>
        <w:ind w:left="1134" w:hanging="142"/>
        <w:rPr>
          <w:ins w:id="79" w:author="Autor"/>
          <w:bCs/>
          <w:sz w:val="24"/>
          <w:szCs w:val="24"/>
        </w:rPr>
      </w:pPr>
      <w:r w:rsidRPr="00261D3E">
        <w:rPr>
          <w:bCs/>
          <w:sz w:val="24"/>
          <w:szCs w:val="24"/>
        </w:rPr>
        <w:t xml:space="preserve"> </w:t>
      </w:r>
      <w:commentRangeStart w:id="80"/>
      <w:ins w:id="81" w:author="Autor">
        <w:r w:rsidR="009C474D" w:rsidRPr="00261D3E">
          <w:rPr>
            <w:bCs/>
            <w:sz w:val="24"/>
            <w:szCs w:val="24"/>
          </w:rPr>
          <w:t xml:space="preserve">zmena v  jednotlivých položkách rozpočtu Projektu a/alebo ich bližšia špecifikácia, a to podľa výsledkov </w:t>
        </w:r>
        <w:r w:rsidR="009C474D" w:rsidRPr="00261D3E">
          <w:rPr>
            <w:sz w:val="24"/>
            <w:szCs w:val="24"/>
          </w:rPr>
          <w:t>príslušnej finančnej kontroly Verejného obstarávania vyjadrených v čiastkovej správe alebo správe z  finančnej kontroly Verejného obstarávania</w:t>
        </w:r>
        <w:r w:rsidR="009C474D" w:rsidRPr="00261D3E">
          <w:rPr>
            <w:bCs/>
            <w:sz w:val="24"/>
            <w:szCs w:val="24"/>
          </w:rPr>
          <w:t>,</w:t>
        </w:r>
        <w:commentRangeEnd w:id="80"/>
        <w:r w:rsidR="00261D3E">
          <w:rPr>
            <w:rStyle w:val="Odkaznakomentr"/>
            <w:rFonts w:eastAsia="Calibri"/>
            <w:szCs w:val="20"/>
            <w:lang w:eastAsia="sk-SK"/>
          </w:rPr>
          <w:commentReference w:id="80"/>
        </w:r>
      </w:ins>
    </w:p>
    <w:p w14:paraId="2ECF978D" w14:textId="2C8CA7B9" w:rsidR="009C474D" w:rsidRPr="00261D3E" w:rsidRDefault="009C474D" w:rsidP="00261D3E">
      <w:pPr>
        <w:pStyle w:val="AOHead4"/>
        <w:numPr>
          <w:ilvl w:val="3"/>
          <w:numId w:val="47"/>
        </w:numPr>
        <w:spacing w:before="120" w:after="120"/>
        <w:ind w:left="1134" w:hanging="142"/>
        <w:rPr>
          <w:ins w:id="82" w:author="Autor"/>
          <w:sz w:val="24"/>
          <w:szCs w:val="24"/>
        </w:rPr>
      </w:pPr>
      <w:commentRangeStart w:id="83"/>
      <w:ins w:id="84" w:author="Autor">
        <w:r w:rsidRPr="00261D3E">
          <w:rPr>
            <w:bCs/>
            <w:sz w:val="24"/>
            <w:szCs w:val="24"/>
          </w:rPr>
          <w:t xml:space="preserve"> </w:t>
        </w:r>
        <w:r w:rsidRPr="00261D3E">
          <w:rPr>
            <w:sz w:val="24"/>
            <w:szCs w:val="24"/>
          </w:rPr>
          <w:t>predĺženie lehoty na začatie VO na hlavné Aktivity Projektu v prípade, ak by s ním Prijímateľ nezačal ani do 3 mesiacov od účinnosti Zmluvy</w:t>
        </w:r>
        <w:r w:rsidRPr="00261D3E">
          <w:rPr>
            <w:sz w:val="24"/>
            <w:szCs w:val="24"/>
          </w:rPr>
          <w:t>,</w:t>
        </w:r>
        <w:commentRangeEnd w:id="83"/>
        <w:r w:rsidR="00261D3E">
          <w:rPr>
            <w:rStyle w:val="Odkaznakomentr"/>
            <w:rFonts w:eastAsia="Calibri"/>
            <w:szCs w:val="20"/>
            <w:lang w:eastAsia="sk-SK"/>
          </w:rPr>
          <w:commentReference w:id="83"/>
        </w:r>
      </w:ins>
    </w:p>
    <w:p w14:paraId="70945A54" w14:textId="337BCBF2" w:rsidR="009C474D" w:rsidRPr="00261D3E" w:rsidRDefault="009C474D" w:rsidP="00261D3E">
      <w:pPr>
        <w:pStyle w:val="AOHead4"/>
        <w:numPr>
          <w:ilvl w:val="3"/>
          <w:numId w:val="47"/>
        </w:numPr>
        <w:spacing w:before="120" w:after="120"/>
        <w:ind w:left="1134" w:hanging="142"/>
        <w:rPr>
          <w:ins w:id="85" w:author="Autor"/>
          <w:sz w:val="24"/>
          <w:szCs w:val="24"/>
        </w:rPr>
      </w:pPr>
      <w:commentRangeStart w:id="86"/>
      <w:ins w:id="87" w:author="Autor">
        <w:r w:rsidRPr="00261D3E">
          <w:rPr>
            <w:sz w:val="24"/>
            <w:szCs w:val="24"/>
          </w:rPr>
          <w:t>predĺženie doby Realizácie hlavných aktivít Projektu</w:t>
        </w:r>
        <w:commentRangeEnd w:id="86"/>
        <w:r w:rsidRPr="00261D3E">
          <w:rPr>
            <w:rStyle w:val="Odkaznakomentr"/>
            <w:sz w:val="24"/>
            <w:szCs w:val="24"/>
          </w:rPr>
          <w:commentReference w:id="86"/>
        </w:r>
      </w:ins>
    </w:p>
    <w:p w14:paraId="102F6C88" w14:textId="79B68F50" w:rsidR="009C474D" w:rsidRPr="00261D3E" w:rsidRDefault="009C474D" w:rsidP="00261D3E">
      <w:pPr>
        <w:pStyle w:val="AOHead4"/>
        <w:numPr>
          <w:ilvl w:val="3"/>
          <w:numId w:val="47"/>
        </w:numPr>
        <w:spacing w:before="120" w:after="120"/>
        <w:ind w:left="1134" w:hanging="142"/>
        <w:rPr>
          <w:ins w:id="88" w:author="Autor"/>
          <w:sz w:val="24"/>
          <w:szCs w:val="24"/>
        </w:rPr>
      </w:pPr>
      <w:ins w:id="89" w:author="Autor">
        <w:r w:rsidRPr="00261D3E">
          <w:rPr>
            <w:sz w:val="24"/>
            <w:szCs w:val="24"/>
          </w:rPr>
          <w:t>skrátenie doby Realizácie hlavných aktivít Projektu</w:t>
        </w:r>
        <w:r w:rsidRPr="00261D3E">
          <w:rPr>
            <w:bCs/>
            <w:sz w:val="24"/>
            <w:szCs w:val="24"/>
          </w:rPr>
          <w:t>.</w:t>
        </w:r>
      </w:ins>
    </w:p>
    <w:p w14:paraId="066348CB" w14:textId="6788BFB8" w:rsidR="009C474D" w:rsidRPr="00261D3E" w:rsidRDefault="009C474D" w:rsidP="00A91707">
      <w:pPr>
        <w:spacing w:before="120" w:line="264" w:lineRule="auto"/>
        <w:ind w:left="709"/>
        <w:jc w:val="both"/>
        <w:rPr>
          <w:ins w:id="90" w:author="Autor"/>
        </w:rPr>
        <w:pPrChange w:id="91" w:author="Autor">
          <w:pPr>
            <w:spacing w:before="120" w:line="264" w:lineRule="auto"/>
            <w:ind w:left="709" w:hanging="709"/>
            <w:jc w:val="both"/>
          </w:pPr>
        </w:pPrChange>
      </w:pPr>
      <w:ins w:id="92" w:author="Autor">
        <w:r w:rsidRPr="00261D3E">
          <w:t xml:space="preserve">V prípade menej významnej zmeny podľa bodu (i) tohto písmena </w:t>
        </w:r>
        <w:r w:rsidR="00A82EAD">
          <w:t>c</w:t>
        </w:r>
        <w:r w:rsidRPr="00261D3E">
          <w:t xml:space="preserve">) Prijímateľ je oprávnený oznámiť posun termínu Začatia realizácie hlavných aktivít Projektu aj opakovane. Poskytovateľ je oprávnený pri akceptovaní tejto zmeny viazať svoju akceptáciu na iný termín, než aký vyplýva z oznámenia Prijímateľa, pričom nový </w:t>
        </w:r>
        <w:r w:rsidRPr="00261D3E">
          <w:lastRenderedPageBreak/>
          <w:t xml:space="preserve">termín Začatia realizácie hlavných aktivít Projektu podľa akceptácie Poskytovateľa nesmie byť skôr ako 20 dní odo dňa akceptácie Poskytovateľa. Právne účinky menej významnej zmeny nastávajú podľa odseku 11 tohto článku. </w:t>
        </w:r>
        <w:r w:rsidR="00A82EAD">
          <w:t xml:space="preserve">Pre túto zmenu sa samostatná aktualizácia VP </w:t>
        </w:r>
        <w:r w:rsidR="00D4380D">
          <w:t xml:space="preserve">alebo </w:t>
        </w:r>
        <w:r w:rsidR="00D4380D" w:rsidRPr="002256AE">
          <w:t xml:space="preserve">príloh rozhodnutia o schválení žiadosti o NFP </w:t>
        </w:r>
        <w:r w:rsidRPr="00A82EAD">
          <w:t>nevyhotovuje, avšak uvedenú zmenu eviduje Poskytovateľ do ITMS2014+.</w:t>
        </w:r>
      </w:ins>
    </w:p>
    <w:p w14:paraId="29EC4DBE" w14:textId="312A181E" w:rsidR="009C474D" w:rsidRPr="00261D3E" w:rsidRDefault="009C474D" w:rsidP="00A91707">
      <w:pPr>
        <w:spacing w:before="120" w:line="264" w:lineRule="auto"/>
        <w:ind w:left="709"/>
        <w:jc w:val="both"/>
        <w:rPr>
          <w:ins w:id="93" w:author="Autor"/>
        </w:rPr>
        <w:pPrChange w:id="94" w:author="Autor">
          <w:pPr>
            <w:spacing w:before="120" w:line="264" w:lineRule="auto"/>
            <w:ind w:left="709" w:hanging="709"/>
            <w:jc w:val="both"/>
          </w:pPr>
        </w:pPrChange>
      </w:pPr>
      <w:ins w:id="95" w:author="Autor">
        <w:r w:rsidRPr="00261D3E">
          <w:t xml:space="preserve">Pri menej významnej zmene podľa bodu (v) sa postupuje tak, že Poskytovateľ zapracuje zmeny v položkách rozpočtu, vrátane tých, ktoré súvisia s potvrdenou ex </w:t>
        </w:r>
        <w:proofErr w:type="spellStart"/>
        <w:r w:rsidRPr="00261D3E">
          <w:t>ante</w:t>
        </w:r>
        <w:proofErr w:type="spellEnd"/>
        <w:r w:rsidRPr="00261D3E">
          <w:t xml:space="preserve"> finančnou opravou, podľa čiastkovej správy alebo správy z príslušnej finančnej kontroly Verejn</w:t>
        </w:r>
        <w:r w:rsidRPr="003E5DCA">
          <w:t>ého obstarávania do elektronickej verzie rozpočtu Projektu (spolu so súvzťažne upravenou</w:t>
        </w:r>
        <w:r w:rsidRPr="0000156E">
          <w:t xml:space="preserve"> </w:t>
        </w:r>
        <w:r w:rsidRPr="00A91707">
          <w:t xml:space="preserve">výškou výdavkov), takto aktualizovaný rozpočet Projektu nahrá do ITMS2014+ k Projektu, jeho konečnú </w:t>
        </w:r>
        <w:r w:rsidRPr="00A91707">
          <w:rPr>
            <w:rPrChange w:id="96" w:author="Autor">
              <w:rPr/>
            </w:rPrChange>
          </w:rPr>
          <w:t>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A91707">
          <w:rPr>
            <w:rPrChange w:id="97" w:author="Autor">
              <w:rPr/>
            </w:rPrChange>
          </w:rPr>
          <w:t xml:space="preserve"> </w:t>
        </w:r>
        <w:r w:rsidR="00A82EAD">
          <w:t>Aktualizácia VP</w:t>
        </w:r>
        <w:r w:rsidRPr="00A82EAD">
          <w:t xml:space="preserve"> sa pre túto zmenu vykoná najneskôr pred úhradou Žiadosti o platbu s príznakom záverečná, ak ďalej nie je </w:t>
        </w:r>
        <w:r w:rsidR="00A82EAD">
          <w:t>uvedené</w:t>
        </w:r>
        <w:r w:rsidRPr="00A82EAD">
          <w:t xml:space="preserve"> inak. Pre uplatnenie a následné preplatenie zmenou dotknutých Celkových oprávnených výdavkov v </w:t>
        </w:r>
        <w:proofErr w:type="spellStart"/>
        <w:r w:rsidRPr="00A82EAD">
          <w:t>ŽoP</w:t>
        </w:r>
        <w:proofErr w:type="spellEnd"/>
        <w:r w:rsidRPr="00A82EAD">
          <w:t xml:space="preserve"> je podkladom aktualizovaný rozpočet Projektu vykonaný opísaným spôsobom na podklade </w:t>
        </w:r>
        <w:r w:rsidRPr="003E5DCA">
          <w:rPr>
            <w:bCs/>
          </w:rPr>
          <w:t xml:space="preserve">výsledkov </w:t>
        </w:r>
        <w:r w:rsidRPr="00A82EAD">
          <w:t xml:space="preserve">príslušnej finančnej kontroly Verejného obstarávania vyjadrených v čiastkovej správe alebo správe z tejto finančnej kontroly Verejného obstarávania. Ak Prijímateľ </w:t>
        </w:r>
        <w:r w:rsidRPr="00D4380D">
          <w:t xml:space="preserve">požiada Poskytovateľa o vyhotovenie </w:t>
        </w:r>
        <w:r w:rsidR="00D4380D">
          <w:t>aktualizácie VP</w:t>
        </w:r>
        <w:r w:rsidRPr="00D4380D">
          <w:t xml:space="preserve"> </w:t>
        </w:r>
        <w:r w:rsidR="00D4380D">
          <w:t xml:space="preserve">a/alebo </w:t>
        </w:r>
        <w:r w:rsidR="00D4380D" w:rsidRPr="002256AE">
          <w:t xml:space="preserve">ostatných príloh rozhodnutia o schválení žiadosti o NFP </w:t>
        </w:r>
        <w:r w:rsidRPr="00D4380D">
          <w:t xml:space="preserve">za účelom premietnutia </w:t>
        </w:r>
        <w:r w:rsidRPr="00D4380D">
          <w:rPr>
            <w:bCs/>
          </w:rPr>
          <w:t>zmeny v hodnote jednotlivých položiek rozpočtu Projektu</w:t>
        </w:r>
        <w:r w:rsidRPr="00D4380D">
          <w:t>, aktualizácia rozpočtu Projektu vyvoláva právne účinky podľa odseku 11 tohto článku iba v spojení s</w:t>
        </w:r>
        <w:r w:rsidR="00D4380D">
          <w:t xml:space="preserve"> aktualizáciou VP a/alebo </w:t>
        </w:r>
        <w:r w:rsidR="00D4380D" w:rsidRPr="002256AE">
          <w:t>ostatných príloh rozhodnutia o schválení žiadosti o NFP</w:t>
        </w:r>
        <w:r w:rsidRPr="00D4380D">
          <w:t xml:space="preserve">. </w:t>
        </w:r>
      </w:ins>
    </w:p>
    <w:p w14:paraId="696F3C20" w14:textId="1C839297" w:rsidR="009C474D" w:rsidRPr="00261D3E" w:rsidRDefault="009C474D" w:rsidP="00A91707">
      <w:pPr>
        <w:spacing w:before="120" w:line="264" w:lineRule="auto"/>
        <w:ind w:left="709"/>
        <w:jc w:val="both"/>
        <w:rPr>
          <w:ins w:id="98" w:author="Autor"/>
        </w:rPr>
        <w:pPrChange w:id="99" w:author="Autor">
          <w:pPr>
            <w:spacing w:before="120" w:line="264" w:lineRule="auto"/>
            <w:ind w:left="709" w:hanging="709"/>
            <w:jc w:val="both"/>
          </w:pPr>
        </w:pPrChange>
      </w:pPr>
      <w:commentRangeStart w:id="100"/>
      <w:ins w:id="101" w:author="Autor">
        <w:r w:rsidRPr="00261D3E">
          <w:t>V prípade menej významnej zmeny podľa bodu (</w:t>
        </w:r>
        <w:proofErr w:type="spellStart"/>
        <w:r w:rsidRPr="00261D3E">
          <w:t>vii</w:t>
        </w:r>
        <w:proofErr w:type="spellEnd"/>
        <w:r w:rsidRPr="00261D3E">
          <w:t xml:space="preserve">) tohto písmena </w:t>
        </w:r>
        <w:r w:rsidR="00D4380D">
          <w:t>c</w:t>
        </w:r>
        <w:r w:rsidRPr="00261D3E">
          <w:t xml:space="preserve">) </w:t>
        </w:r>
        <w:r w:rsidR="00D4380D">
          <w:t>platí</w:t>
        </w:r>
        <w:r w:rsidRPr="00261D3E">
          <w:t xml:space="preserve">, že akceptáciou tejto menej významnej zmeny na základe oznámenia zo strany Prijímateľa obsahujúceho predĺženie doby Realizácie hlavných aktivít Projektu oproti termínom vyplývajúcim z Prílohy č. 2 </w:t>
        </w:r>
        <w:r w:rsidR="00D4380D" w:rsidRPr="002256AE">
          <w:t xml:space="preserve">rozhodnutia o schválení žiadosti o NFP </w:t>
        </w:r>
        <w:r w:rsidRPr="00261D3E">
          <w:t xml:space="preserve">alebo oproti neskôr </w:t>
        </w:r>
        <w:r w:rsidRPr="00A82EAD">
          <w:t xml:space="preserve">zmeneným termínom, ak sa oznamuje predĺženie termínov opakovane, dochádza k predĺženiu </w:t>
        </w:r>
        <w:r w:rsidRPr="00D4380D">
          <w:t xml:space="preserve">doby Realizácie hlavných aktivít Projektu v rozsahu vyplývajúcom z akceptácie tejto menej významnej zmeny. Vo vzťahu k tejto zmene sa v plnej miere uplatní ustanovenie odseku </w:t>
        </w:r>
        <w:r w:rsidR="00D4380D">
          <w:t>7</w:t>
        </w:r>
        <w:r w:rsidRPr="00D4380D">
          <w:t xml:space="preserve">. Právne účinky menej významnej zmeny nastávajú podľa odseku 11 tohto článku. Zmena </w:t>
        </w:r>
        <w:r w:rsidR="00D4380D">
          <w:t>VP</w:t>
        </w:r>
        <w:r w:rsidRPr="00D4380D">
          <w:t xml:space="preserve"> </w:t>
        </w:r>
        <w:r w:rsidR="00D4380D" w:rsidRPr="002256AE">
          <w:t>a</w:t>
        </w:r>
        <w:r w:rsidR="00D4380D">
          <w:t>/alebo</w:t>
        </w:r>
        <w:r w:rsidR="00D4380D" w:rsidRPr="002256AE">
          <w:t xml:space="preserve"> ostatných príloh rozhodnutia o schválení žiadosti o NFP </w:t>
        </w:r>
        <w:r w:rsidRPr="00D4380D">
          <w:t xml:space="preserve">vo forme </w:t>
        </w:r>
        <w:r w:rsidR="00D4380D">
          <w:t>aktualizácie</w:t>
        </w:r>
        <w:r w:rsidRPr="00D4380D">
          <w:t xml:space="preserve"> sa môže vykonať najneskôr pred úhradou Žiadosti o platbu s príznakom záverečná.</w:t>
        </w:r>
        <w:commentRangeEnd w:id="100"/>
        <w:r w:rsidRPr="00261D3E">
          <w:rPr>
            <w:rStyle w:val="Odkaznakomentr"/>
            <w:sz w:val="24"/>
          </w:rPr>
          <w:commentReference w:id="100"/>
        </w:r>
      </w:ins>
    </w:p>
    <w:p w14:paraId="6B628A1D" w14:textId="2A19433A" w:rsidR="009C474D" w:rsidRPr="003E5DCA" w:rsidRDefault="009C474D" w:rsidP="00A91707">
      <w:pPr>
        <w:spacing w:before="120" w:line="264" w:lineRule="auto"/>
        <w:ind w:left="709"/>
        <w:jc w:val="both"/>
        <w:rPr>
          <w:ins w:id="102" w:author="Autor"/>
        </w:rPr>
        <w:pPrChange w:id="103" w:author="Autor">
          <w:pPr>
            <w:spacing w:before="120" w:line="264" w:lineRule="auto"/>
            <w:ind w:left="709" w:hanging="709"/>
            <w:jc w:val="both"/>
          </w:pPr>
        </w:pPrChange>
      </w:pPr>
      <w:ins w:id="104" w:author="Autor">
        <w:r w:rsidRPr="00261D3E">
          <w:t>V prípade menej významnej zmeny podľa bodu (</w:t>
        </w:r>
        <w:proofErr w:type="spellStart"/>
        <w:r w:rsidRPr="00261D3E">
          <w:t>viii</w:t>
        </w:r>
        <w:proofErr w:type="spellEnd"/>
        <w:r w:rsidRPr="00261D3E">
          <w:t xml:space="preserve">) </w:t>
        </w:r>
        <w:r w:rsidR="00D4380D">
          <w:t>platí</w:t>
        </w:r>
        <w:r w:rsidRPr="00261D3E">
          <w:t xml:space="preserve">, že akceptáciou tejto menej významnej zmeny na základe oznámenia zo strany Prijímateľa obsahujúceho skrátenie doby Realizácie hlavných aktivít Projektu oproti termínom vyplývajúcim z Prílohy č. 2 </w:t>
        </w:r>
        <w:r w:rsidR="00D4380D" w:rsidRPr="002256AE">
          <w:t xml:space="preserve">rozhodnutia o schválení žiadosti o NFP </w:t>
        </w:r>
        <w:r w:rsidRPr="00261D3E">
          <w:t xml:space="preserve">alebo oproti neskôr zmeneným termínom, dochádza ku skráteniu doby Realizácie hlavných aktivít Projektu v rozsahu vyplývajúcom z akceptácie tejto menej významnej zmeny. </w:t>
        </w:r>
        <w:r w:rsidR="00D4380D" w:rsidRPr="00D4380D">
          <w:t xml:space="preserve">Zmena </w:t>
        </w:r>
        <w:r w:rsidR="00D4380D">
          <w:t>VP</w:t>
        </w:r>
        <w:r w:rsidR="00D4380D" w:rsidRPr="00D4380D">
          <w:t xml:space="preserve"> </w:t>
        </w:r>
        <w:r w:rsidR="00D4380D" w:rsidRPr="002256AE">
          <w:t>a</w:t>
        </w:r>
        <w:r w:rsidR="00D4380D">
          <w:t>/alebo</w:t>
        </w:r>
        <w:r w:rsidR="00D4380D" w:rsidRPr="002256AE">
          <w:t xml:space="preserve"> ostatných príloh rozhodnutia o schválení žiadosti o NFP </w:t>
        </w:r>
        <w:r w:rsidR="00D4380D" w:rsidRPr="00D4380D">
          <w:t xml:space="preserve">vo forme </w:t>
        </w:r>
        <w:r w:rsidR="00D4380D">
          <w:t>aktualizácie</w:t>
        </w:r>
        <w:r w:rsidR="00D4380D" w:rsidRPr="00D4380D">
          <w:t xml:space="preserve"> </w:t>
        </w:r>
        <w:r w:rsidRPr="00A82EAD">
          <w:t>sa môže vykon</w:t>
        </w:r>
        <w:r w:rsidRPr="00D4380D">
          <w:t>ať najneskôr pred úhradou Žiadosti o platbu s príznakom záverečná</w:t>
        </w:r>
        <w:r w:rsidRPr="003E5DCA">
          <w:t>.</w:t>
        </w:r>
      </w:ins>
    </w:p>
    <w:p w14:paraId="0D83C94B" w14:textId="77777777" w:rsidR="009C474D" w:rsidRPr="00A91707" w:rsidRDefault="009C474D" w:rsidP="009C474D">
      <w:pPr>
        <w:rPr>
          <w:lang w:eastAsia="en-US"/>
          <w:rPrChange w:id="105" w:author="Autor">
            <w:rPr>
              <w:bCs/>
            </w:rPr>
          </w:rPrChange>
        </w:rPr>
      </w:pPr>
    </w:p>
    <w:p w14:paraId="00595640" w14:textId="464869BB" w:rsidR="00F61C24" w:rsidRPr="005C0A29" w:rsidRDefault="00F61C24" w:rsidP="005C0A29">
      <w:pPr>
        <w:spacing w:before="120" w:line="264" w:lineRule="auto"/>
        <w:ind w:left="709"/>
        <w:jc w:val="both"/>
      </w:pPr>
      <w:r w:rsidRPr="005C0A29">
        <w:lastRenderedPageBreak/>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106"/>
      <w:r w:rsidRPr="002256AE">
        <w:lastRenderedPageBreak/>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106"/>
      <w:r w:rsidRPr="002256AE">
        <w:commentReference w:id="106"/>
      </w:r>
    </w:p>
    <w:p w14:paraId="28D12CD2" w14:textId="108B2EC6" w:rsidR="00EE0DF4" w:rsidRPr="002256AE" w:rsidDel="00261D3E" w:rsidRDefault="00083609">
      <w:pPr>
        <w:pStyle w:val="Odsekzoznamu1"/>
        <w:numPr>
          <w:ilvl w:val="0"/>
          <w:numId w:val="48"/>
        </w:numPr>
        <w:tabs>
          <w:tab w:val="left" w:pos="851"/>
        </w:tabs>
        <w:spacing w:before="120" w:after="120"/>
        <w:ind w:left="850" w:hanging="425"/>
        <w:contextualSpacing w:val="0"/>
        <w:jc w:val="both"/>
        <w:rPr>
          <w:del w:id="107" w:author="Autor"/>
        </w:rPr>
      </w:pPr>
      <w:commentRangeStart w:id="108"/>
      <w:del w:id="109" w:author="Autor">
        <w:r w:rsidRPr="002256AE" w:rsidDel="00261D3E">
          <w:delText>týkajúcej sa začatia Verejného obstarávania na hlavné aktivity Projektu, ak sa s ním nezačne do 3 mesiacov od účinnosti rozhodnutia o schválení žiadosti o NFP,</w:delText>
        </w:r>
        <w:commentRangeEnd w:id="108"/>
        <w:r w:rsidRPr="002256AE" w:rsidDel="00261D3E">
          <w:commentReference w:id="108"/>
        </w:r>
      </w:del>
    </w:p>
    <w:p w14:paraId="7BB12F7B" w14:textId="7C11BBEC" w:rsidR="00EE0DF4" w:rsidRPr="002256AE" w:rsidDel="00261D3E" w:rsidRDefault="00083609">
      <w:pPr>
        <w:pStyle w:val="Odsekzoznamu1"/>
        <w:numPr>
          <w:ilvl w:val="0"/>
          <w:numId w:val="48"/>
        </w:numPr>
        <w:tabs>
          <w:tab w:val="left" w:pos="851"/>
        </w:tabs>
        <w:spacing w:before="120" w:after="120"/>
        <w:ind w:left="850" w:hanging="425"/>
        <w:contextualSpacing w:val="0"/>
        <w:jc w:val="both"/>
        <w:rPr>
          <w:del w:id="110" w:author="Autor"/>
        </w:rPr>
      </w:pPr>
      <w:del w:id="111" w:author="Autor">
        <w:r w:rsidRPr="002256AE" w:rsidDel="00261D3E">
          <w:delText>týkajúcej sa predĺženia Realizácie hlavných aktivít Projektu oproti termínom vyplývajúcim z Prílohy č. 2,</w:delText>
        </w:r>
      </w:del>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9C474D" w:rsidRDefault="00BF29A4" w:rsidP="009C474D">
      <w:pPr>
        <w:pStyle w:val="Odsekzoznamu1"/>
        <w:numPr>
          <w:ilvl w:val="0"/>
          <w:numId w:val="48"/>
        </w:numPr>
        <w:tabs>
          <w:tab w:val="left" w:pos="851"/>
        </w:tabs>
        <w:spacing w:before="120" w:after="120"/>
        <w:ind w:left="850" w:hanging="425"/>
        <w:contextualSpacing w:val="0"/>
        <w:jc w:val="both"/>
      </w:pPr>
      <w:r w:rsidRPr="009C474D">
        <w:t xml:space="preserve">v </w:t>
      </w:r>
      <w:r w:rsidRPr="009C474D">
        <w:rPr>
          <w:bCs/>
        </w:rPr>
        <w:t>inej zmene, ktorá je ako významnejšia zmena označená v Príručke pre Prijímateľa, v usmernení Poskytovateľa alebo v inom Právnom dokumente</w:t>
      </w:r>
      <w:r w:rsidRPr="009C474D">
        <w:t xml:space="preserve">. </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112"/>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113"/>
      <w:r w:rsidRPr="002256AE">
        <w:t xml:space="preserve">50% </w:t>
      </w:r>
      <w:commentRangeEnd w:id="113"/>
      <w:r w:rsidR="00D54E2A">
        <w:rPr>
          <w:rStyle w:val="Odkaznakomentr"/>
          <w:szCs w:val="20"/>
        </w:rPr>
        <w:commentReference w:id="113"/>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lastRenderedPageBreak/>
        <w:t xml:space="preserve">Zníženie </w:t>
      </w:r>
      <w:r w:rsidR="00F61C24">
        <w:t xml:space="preserve">cieľovej hodnoty </w:t>
      </w:r>
      <w:r w:rsidRPr="002256AE">
        <w:t xml:space="preserve">jednotlivého Merateľného ukazovateľa Projektu s príznakom o viac ako </w:t>
      </w:r>
      <w:commentRangeStart w:id="114"/>
      <w:r w:rsidRPr="002256AE">
        <w:t xml:space="preserve">50% </w:t>
      </w:r>
      <w:commentRangeEnd w:id="114"/>
      <w:r w:rsidR="00D54E2A">
        <w:rPr>
          <w:rStyle w:val="Odkaznakomentr"/>
          <w:szCs w:val="20"/>
        </w:rPr>
        <w:commentReference w:id="114"/>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115"/>
      <w:r w:rsidR="00F61C24" w:rsidRPr="000748DF">
        <w:t>20%</w:t>
      </w:r>
      <w:commentRangeEnd w:id="115"/>
      <w:r w:rsidR="00F61C24" w:rsidRPr="005C0A29">
        <w:rPr>
          <w:rStyle w:val="Odkaznakomentr"/>
          <w:sz w:val="24"/>
        </w:rPr>
        <w:commentReference w:id="115"/>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112"/>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112"/>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43AD2656"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w:t>
      </w:r>
      <w:del w:id="116" w:author="Autor">
        <w:r w:rsidRPr="002256AE" w:rsidDel="0000156E">
          <w:delText xml:space="preserve">3 </w:delText>
        </w:r>
      </w:del>
      <w:ins w:id="117" w:author="Autor">
        <w:r w:rsidR="0000156E">
          <w:t>2</w:t>
        </w:r>
        <w:r w:rsidR="0000156E" w:rsidRPr="002256AE">
          <w:t xml:space="preserve"> </w:t>
        </w:r>
      </w:ins>
      <w:del w:id="118" w:author="Autor">
        <w:r w:rsidRPr="002256AE" w:rsidDel="0000156E">
          <w:delText>e</w:delText>
        </w:r>
      </w:del>
      <w:ins w:id="119" w:author="Autor">
        <w:r w:rsidR="0000156E">
          <w:t>c</w:t>
        </w:r>
      </w:ins>
      <w:r w:rsidRPr="002256AE">
        <w:t>)</w:t>
      </w:r>
      <w:ins w:id="120" w:author="Autor">
        <w:r w:rsidR="0000156E">
          <w:t xml:space="preserve"> bod </w:t>
        </w:r>
        <w:proofErr w:type="spellStart"/>
        <w:r w:rsidR="0000156E">
          <w:t>vii</w:t>
        </w:r>
        <w:proofErr w:type="spellEnd"/>
        <w:r w:rsidR="0000156E">
          <w:t>.</w:t>
        </w:r>
      </w:ins>
      <w:r w:rsidRPr="002256AE">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69F532D8" w:rsidR="00EE0DF4" w:rsidRPr="0000156E" w:rsidRDefault="00083609">
      <w:pPr>
        <w:numPr>
          <w:ilvl w:val="2"/>
          <w:numId w:val="6"/>
        </w:numPr>
        <w:tabs>
          <w:tab w:val="clear" w:pos="2340"/>
        </w:tabs>
        <w:spacing w:before="120" w:after="120"/>
        <w:ind w:left="709" w:hanging="283"/>
        <w:jc w:val="both"/>
      </w:pPr>
      <w:r w:rsidRPr="002256AE">
        <w:lastRenderedPageBreak/>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w:t>
      </w:r>
      <w:del w:id="121" w:author="Autor">
        <w:r w:rsidRPr="002256AE" w:rsidDel="0000156E">
          <w:delText>podanej žiadosti o</w:delText>
        </w:r>
      </w:del>
      <w:ins w:id="122" w:author="Autor">
        <w:r w:rsidR="0000156E">
          <w:t>oznámenia</w:t>
        </w:r>
      </w:ins>
      <w:r w:rsidRPr="002256AE">
        <w:t> </w:t>
      </w:r>
      <w:del w:id="123" w:author="Autor">
        <w:r w:rsidRPr="002256AE" w:rsidDel="0000156E">
          <w:delText xml:space="preserve">zmenu </w:delText>
        </w:r>
      </w:del>
      <w:ins w:id="124" w:author="Autor">
        <w:r w:rsidR="0000156E" w:rsidRPr="002256AE">
          <w:t>zmen</w:t>
        </w:r>
        <w:r w:rsidR="0000156E">
          <w:t>y</w:t>
        </w:r>
        <w:r w:rsidR="0000156E" w:rsidRPr="002256AE">
          <w:t xml:space="preserve"> </w:t>
        </w:r>
      </w:ins>
      <w:r w:rsidRPr="002256AE">
        <w:t xml:space="preserve">zo strany Prijímateľa. </w:t>
      </w:r>
      <w:r w:rsidR="00BF29A4" w:rsidRPr="00A91707">
        <w:rPr>
          <w:rPrChange w:id="125" w:author="Autor">
            <w:rPr>
              <w:sz w:val="22"/>
              <w:szCs w:val="22"/>
            </w:rPr>
          </w:rPrChange>
        </w:rPr>
        <w:t>Prijímateľ je oprávnený požiadať o posunutie termínu Začatia realizácie hlavných aktivít Projektu aj opakovane, pričom na všetky prípady sa vzťahujú rovnaké podmienky.</w:t>
      </w:r>
      <w:r w:rsidR="00726329" w:rsidRPr="00A91707">
        <w:rPr>
          <w:rPrChange w:id="126" w:author="Autor">
            <w:rPr>
              <w:sz w:val="22"/>
              <w:szCs w:val="22"/>
            </w:rPr>
          </w:rPrChange>
        </w:rPr>
        <w:t xml:space="preserve"> </w:t>
      </w:r>
    </w:p>
    <w:p w14:paraId="7273EE94" w14:textId="50ACEF87" w:rsidR="00EE0DF4" w:rsidRPr="002256AE" w:rsidRDefault="00083609">
      <w:pPr>
        <w:numPr>
          <w:ilvl w:val="2"/>
          <w:numId w:val="6"/>
        </w:numPr>
        <w:tabs>
          <w:tab w:val="clear" w:pos="2340"/>
        </w:tabs>
        <w:spacing w:before="120" w:after="120"/>
        <w:ind w:left="709" w:hanging="283"/>
        <w:jc w:val="both"/>
      </w:pPr>
      <w:r w:rsidRPr="002256AE">
        <w:t xml:space="preserve">Ak Prijímateľ </w:t>
      </w:r>
      <w:del w:id="127" w:author="Autor">
        <w:r w:rsidRPr="002256AE" w:rsidDel="0000156E">
          <w:delText xml:space="preserve">nepožiada </w:delText>
        </w:r>
      </w:del>
      <w:ins w:id="128" w:author="Autor">
        <w:r w:rsidR="0000156E" w:rsidRPr="002256AE">
          <w:t>ne</w:t>
        </w:r>
        <w:r w:rsidR="0000156E">
          <w:t>oznámi</w:t>
        </w:r>
        <w:r w:rsidR="0000156E" w:rsidRPr="002256AE">
          <w:t xml:space="preserve"> </w:t>
        </w:r>
      </w:ins>
      <w:del w:id="129" w:author="Autor">
        <w:r w:rsidRPr="002256AE" w:rsidDel="0000156E">
          <w:delText>o </w:delText>
        </w:r>
      </w:del>
      <w:r w:rsidRPr="002256AE">
        <w:t xml:space="preserve">predĺženie doby Realizácie hlavných aktivít Projektu </w:t>
      </w:r>
      <w:r w:rsidR="00726329">
        <w:t>pred jej uplynutím, výdavky, ktoré realizoval v čase od uplynutia</w:t>
      </w:r>
      <w:r w:rsidRPr="002256AE">
        <w:t xml:space="preserve"> doby Realizácie hlavných aktivít Projektu</w:t>
      </w:r>
      <w:r w:rsidR="00726329">
        <w:t xml:space="preserve"> do </w:t>
      </w:r>
      <w:del w:id="130" w:author="Autor">
        <w:r w:rsidR="00726329" w:rsidDel="0000156E">
          <w:delText>schválenia žiadosti o</w:delText>
        </w:r>
      </w:del>
      <w:ins w:id="131" w:author="Autor">
        <w:r w:rsidR="0000156E">
          <w:t>akceptácie</w:t>
        </w:r>
      </w:ins>
      <w:r w:rsidR="00726329">
        <w:t> predĺženi</w:t>
      </w:r>
      <w:ins w:id="132" w:author="Autor">
        <w:r w:rsidR="0000156E">
          <w:t>a</w:t>
        </w:r>
      </w:ins>
      <w:del w:id="133" w:author="Autor">
        <w:r w:rsidR="00726329" w:rsidDel="0000156E">
          <w:delText>e</w:delText>
        </w:r>
      </w:del>
      <w:r w:rsidR="00726329">
        <w:t xml:space="preserve"> doby Realizácie hlavných aktivít Projektu</w:t>
      </w:r>
      <w:r w:rsidRPr="002256AE">
        <w:t xml:space="preserve">, sú </w:t>
      </w:r>
      <w:del w:id="134" w:author="Autor">
        <w:r w:rsidRPr="002256AE" w:rsidDel="0000156E">
          <w:delText xml:space="preserve">neoprávnenými </w:delText>
        </w:r>
      </w:del>
      <w:ins w:id="135" w:author="Autor">
        <w:r w:rsidR="0000156E">
          <w:t>O</w:t>
        </w:r>
        <w:r w:rsidR="0000156E" w:rsidRPr="002256AE">
          <w:t xml:space="preserve">právnenými </w:t>
        </w:r>
      </w:ins>
      <w:r w:rsidRPr="002256AE">
        <w:t>výdavkami</w:t>
      </w:r>
      <w:ins w:id="136" w:author="Autor">
        <w:r w:rsidR="0000156E">
          <w:t xml:space="preserve"> </w:t>
        </w:r>
        <w:r w:rsidR="0000156E" w:rsidRPr="00A91707">
          <w:rPr>
            <w:rPrChange w:id="137" w:author="Autor">
              <w:rPr>
                <w:sz w:val="22"/>
                <w:szCs w:val="22"/>
              </w:rPr>
            </w:rPrChange>
          </w:rPr>
          <w:t>iba v prípade, že Poskytovateľ akceptuje alebo schváli predmetnú zmenu</w:t>
        </w:r>
      </w:ins>
      <w:r w:rsidRPr="002256AE">
        <w:t xml:space="preserve">. Plynutie doby Realizácie hlavných aktivít Projektu </w:t>
      </w:r>
      <w:del w:id="138" w:author="Autor">
        <w:r w:rsidRPr="002256AE" w:rsidDel="0000156E">
          <w:delText xml:space="preserve">nie je dotknuté neskorým podaním žiadosti o jej predĺženie, t.j. jej plynutie </w:delText>
        </w:r>
      </w:del>
      <w:r w:rsidRPr="002256AE">
        <w:t>sa neprerušuje počas obdobia medzi uplynutím pôvodne dohodnutého termínu Ukončenia realizácie hlavných aktivít Projektu a </w:t>
      </w:r>
      <w:ins w:id="139" w:author="Autor">
        <w:r w:rsidR="0000156E" w:rsidRPr="00A91707">
          <w:rPr>
            <w:rPrChange w:id="140" w:author="Autor">
              <w:rPr>
                <w:sz w:val="22"/>
                <w:szCs w:val="22"/>
              </w:rPr>
            </w:rPrChange>
          </w:rPr>
          <w:t>oznámením o predĺžení doby Realizácie hlavných aktivít Projektu</w:t>
        </w:r>
      </w:ins>
      <w:del w:id="141" w:author="Autor">
        <w:r w:rsidRPr="002256AE" w:rsidDel="0000156E">
          <w:delText>podaním žiadosti o zmenu</w:delText>
        </w:r>
      </w:del>
      <w:r w:rsidRPr="002256AE">
        <w:t xml:space="preserve">. </w:t>
      </w:r>
    </w:p>
    <w:p w14:paraId="6494A637" w14:textId="741855BC" w:rsidR="00EE0DF4" w:rsidRPr="002256AE" w:rsidRDefault="00083609">
      <w:pPr>
        <w:numPr>
          <w:ilvl w:val="1"/>
          <w:numId w:val="6"/>
        </w:numPr>
        <w:tabs>
          <w:tab w:val="clear" w:pos="1620"/>
        </w:tabs>
        <w:spacing w:before="120" w:after="120"/>
        <w:ind w:left="426" w:hanging="426"/>
        <w:jc w:val="both"/>
      </w:pPr>
      <w:r w:rsidRPr="002256AE">
        <w:t>V  prípade významnejších zmien, ktoré nie sú uvedené v ods. 3 tohto článku, je Prijímateľ povinný požiadať o zmenu VP najneskôr 30 dní pred predložením Žiadosti o platbu, ktorá ako prvá z</w:t>
      </w:r>
      <w:r w:rsidR="009C474D">
        <w:t xml:space="preserve">ahŕňa aspoň niektoré výdavky, </w:t>
      </w:r>
      <w:r w:rsidRPr="002256AE">
        <w:t xml:space="preserve">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AE71C20"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w:t>
      </w:r>
      <w:ins w:id="142" w:author="Autor">
        <w:r w:rsidR="0000156E">
          <w:rPr>
            <w:bCs/>
          </w:rPr>
          <w:t>okrem zníženia</w:t>
        </w:r>
      </w:ins>
      <w:r w:rsidRPr="002256AE">
        <w:rPr>
          <w:bCs/>
        </w:rPr>
        <w:t xml:space="preserve">  </w:t>
      </w:r>
      <w:del w:id="143" w:author="Autor">
        <w:r w:rsidRPr="002256AE" w:rsidDel="0000156E">
          <w:rPr>
            <w:bCs/>
          </w:rPr>
          <w:delText xml:space="preserve">              to neplatí, ak ide o zníženie </w:delText>
        </w:r>
      </w:del>
      <w:r w:rsidRPr="002256AE">
        <w:rPr>
          <w:bCs/>
        </w:rPr>
        <w:t>výšky Oprávnených výdavkov a takéto zníženie nemá vplyv na dosiahnutie cieľa Projektu definovaného v článku 2, ods. 1 VP</w:t>
      </w:r>
      <w:ins w:id="144" w:author="Autor">
        <w:r w:rsidR="00AA06DE">
          <w:rPr>
            <w:bCs/>
          </w:rPr>
          <w:t xml:space="preserve"> </w:t>
        </w:r>
        <w:r w:rsidR="00AA06DE" w:rsidRPr="00A91707">
          <w:rPr>
            <w:bCs/>
            <w:rPrChange w:id="145" w:author="Autor">
              <w:rPr>
                <w:bCs/>
                <w:sz w:val="22"/>
                <w:szCs w:val="22"/>
              </w:rPr>
            </w:rPrChange>
          </w:rPr>
          <w:t xml:space="preserve">a okrem menej významných zmien alebo ide o zmenu podľa odseku 2 písmeno </w:t>
        </w:r>
        <w:r w:rsidR="00AA06DE">
          <w:rPr>
            <w:bCs/>
          </w:rPr>
          <w:t>c</w:t>
        </w:r>
        <w:r w:rsidR="00AA06DE" w:rsidRPr="00A91707">
          <w:rPr>
            <w:bCs/>
            <w:rPrChange w:id="146" w:author="Autor">
              <w:rPr>
                <w:bCs/>
                <w:sz w:val="22"/>
                <w:szCs w:val="22"/>
              </w:rPr>
            </w:rPrChange>
          </w:rPr>
          <w:t>) tohto článku</w:t>
        </w:r>
        <w:r w:rsidR="00AA06DE" w:rsidRPr="0027300B">
          <w:rPr>
            <w:bCs/>
            <w:sz w:val="22"/>
            <w:szCs w:val="22"/>
          </w:rPr>
          <w:t>.</w:t>
        </w:r>
      </w:ins>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w:t>
      </w:r>
      <w:r w:rsidR="00662859">
        <w:rPr>
          <w:sz w:val="24"/>
          <w:szCs w:val="24"/>
        </w:rPr>
        <w:t>(</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00662859">
        <w:rPr>
          <w:sz w:val="24"/>
          <w:szCs w:val="24"/>
        </w:rPr>
        <w:t>)</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lastRenderedPageBreak/>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významnejšej zmene podliehajúcej zmenovému konaniu ex- </w:t>
      </w:r>
      <w:proofErr w:type="spellStart"/>
      <w:r w:rsidRPr="000748DF">
        <w:t>ante</w:t>
      </w:r>
      <w:proofErr w:type="spellEnd"/>
      <w:r w:rsidRPr="000748DF">
        <w:t xml:space="preserv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w:t>
      </w:r>
      <w:r w:rsidRPr="002256AE">
        <w:lastRenderedPageBreak/>
        <w:t xml:space="preserve">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147"/>
      <w:r w:rsidRPr="002256AE">
        <w:rPr>
          <w:bCs/>
        </w:rPr>
        <w:t>Ak nastane Podstatná zmena podmienok pre projekty generujúce príjem počas monitorovania čistých príjmov v súlade s článkom 61 ods. 4 všeobecného nariadenia a súčasne:</w:t>
      </w:r>
      <w:commentRangeEnd w:id="147"/>
      <w:r w:rsidRPr="002256AE">
        <w:rPr>
          <w:rStyle w:val="Odkaznakomentr"/>
          <w:sz w:val="24"/>
        </w:rPr>
        <w:commentReference w:id="147"/>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 xml:space="preserve">ešte nedošlo k poskytnutiu celého NFP v súlade s čl. 3 ods. 1 VP, Poskytovateľ upraví čl. 3 ods.1 VP v nadväznosti na rozdiel medzi NFP vypočítaným na základe metódy finančnej medzery pri žiadosti o NFP a NFP vypočítaným </w:t>
      </w:r>
      <w:proofErr w:type="spellStart"/>
      <w:r w:rsidRPr="002256AE">
        <w:rPr>
          <w:bCs/>
        </w:rPr>
        <w:t>rekalkuláciou</w:t>
      </w:r>
      <w:proofErr w:type="spellEnd"/>
      <w:r w:rsidRPr="002256AE">
        <w:rPr>
          <w:bCs/>
        </w:rPr>
        <w:t xml:space="preserve">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w:t>
      </w:r>
      <w:proofErr w:type="spellStart"/>
      <w:r w:rsidRPr="002256AE">
        <w:rPr>
          <w:bCs/>
        </w:rPr>
        <w:t>rekalkuláciou</w:t>
      </w:r>
      <w:proofErr w:type="spellEnd"/>
      <w:r w:rsidRPr="002256AE">
        <w:rPr>
          <w:bCs/>
        </w:rPr>
        <w:t xml:space="preserve">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12925C43"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2 tohto článku.</w:t>
      </w:r>
    </w:p>
    <w:p w14:paraId="099762FD" w14:textId="13EA2FBD" w:rsidR="00EE0DF4" w:rsidRPr="00F93261" w:rsidRDefault="00E22B49">
      <w:pPr>
        <w:spacing w:before="120" w:after="120"/>
        <w:ind w:left="426" w:hanging="426"/>
        <w:jc w:val="both"/>
      </w:pPr>
      <w:r w:rsidRPr="002256AE">
        <w:t xml:space="preserve">2. </w:t>
      </w:r>
      <w:r w:rsidRPr="002256AE">
        <w:tab/>
      </w:r>
      <w:r w:rsidRPr="00F93261">
        <w:t>Komunikácia medzi Stranami môže prebiehať alternatívne</w:t>
      </w:r>
      <w:r w:rsidRPr="00F07A76">
        <w:t xml:space="preserve"> v elektronickej</w:t>
      </w:r>
      <w:r w:rsidRPr="009934F8">
        <w:t xml:space="preserve"> podo</w:t>
      </w:r>
      <w:r w:rsidRPr="00F07A76">
        <w:t xml:space="preserve">be, </w:t>
      </w:r>
      <w:r w:rsidRPr="00F93261">
        <w:t>a to najmä v prípade bežnej komunikácie prostredníctvom elektronickej správy (e-mailu), v ostatných prípadoch prostredníctvom ITMS 2014+</w:t>
      </w:r>
      <w:r w:rsidR="00F54ED2" w:rsidRPr="00F93261">
        <w:t xml:space="preserve"> (netýka sa elektronického podania v ITMS2014+, ktoré je považované za podanie prostredníctvom Ústredného portálu verejnej správy) </w:t>
      </w:r>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r w:rsidR="00083609" w:rsidRPr="00F93261">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 xml:space="preserve">podmienky </w:t>
      </w:r>
      <w:r w:rsidRPr="002256AE">
        <w:lastRenderedPageBreak/>
        <w:t>takejto komunikácie. Aj v rámci týchto foriem komunikácie je Prijímateľ povinný uvádzať ITMS</w:t>
      </w:r>
      <w:r w:rsidR="005975F3">
        <w:t>2014+</w:t>
      </w:r>
      <w:r w:rsidRPr="002256AE">
        <w:t xml:space="preserve"> kód Projektu a názov Projektu podľa článku 2 ods. 1. VP. </w:t>
      </w:r>
    </w:p>
    <w:p w14:paraId="68368BD1" w14:textId="29385C56"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r w:rsidR="008364C6">
        <w:t> </w:t>
      </w:r>
      <w:r w:rsidRPr="002256AE">
        <w:t>doručenkou</w:t>
      </w:r>
      <w:r w:rsidR="008364C6">
        <w:t xml:space="preserve">. Dňom doručenia je deň, ktorý je </w:t>
      </w:r>
      <w:r w:rsidR="005B7733">
        <w:t xml:space="preserve"> v súlade s ustanovením § 20 ods. 6 zákona o finančnej kontrole a audite.</w:t>
      </w:r>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31692D80"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r>
      <w:r w:rsidR="00495991">
        <w:rPr>
          <w:rFonts w:ascii="Times New Roman" w:hAnsi="Times New Roman" w:cs="Times New Roman"/>
          <w:sz w:val="24"/>
          <w:szCs w:val="24"/>
        </w:rPr>
        <w:t xml:space="preserve">VEREJNÉ </w:t>
      </w:r>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53D9404E" w:rsidR="00EE0DF4" w:rsidRPr="002256AE" w:rsidRDefault="00083609" w:rsidP="0018540E">
      <w:pPr>
        <w:numPr>
          <w:ilvl w:val="1"/>
          <w:numId w:val="32"/>
        </w:numPr>
        <w:spacing w:before="120" w:after="120"/>
        <w:jc w:val="both"/>
      </w:pPr>
      <w:r w:rsidRPr="002256AE">
        <w:t xml:space="preserve">Prijímateľ je povinný postupovať pri zadávaní zákaziek na dodanie služieb, tovarov                    </w:t>
      </w:r>
      <w:ins w:id="148" w:author="Autor">
        <w:r w:rsidR="0018540E">
          <w:t xml:space="preserve"> </w:t>
        </w:r>
      </w:ins>
      <w:r w:rsidRPr="002256AE">
        <w:t>a  stavebných prác potrebných pre Realizáciu aktivít Projektu ako aj pri zmenách týchto zákaziek v súlade so zákonom o</w:t>
      </w:r>
      <w:r w:rsidR="00F61C24">
        <w:t> </w:t>
      </w:r>
      <w:r w:rsidRPr="002256AE">
        <w:t>VO</w:t>
      </w:r>
      <w:ins w:id="149" w:author="Autor">
        <w:r w:rsidR="0018540E" w:rsidRPr="0018540E">
          <w:t xml:space="preserve"> alebo v súlade so zákonom č. 25/2006 Z. z. v závislosti od preukázateľného dátumu začatia postupu zadávania zákazky</w:t>
        </w:r>
      </w:ins>
      <w:r w:rsidRPr="002256AE">
        <w:t>. Ak sa ustanovenia zákona o VO</w:t>
      </w:r>
      <w:ins w:id="150" w:author="Autor">
        <w:r w:rsidR="0018540E" w:rsidRPr="0018540E">
          <w:t xml:space="preserve"> alebo zákona č. 25/2006 Z. z.</w:t>
        </w:r>
      </w:ins>
      <w:r w:rsidRPr="002256AE">
        <w:t xml:space="preserve"> na Prijímateľa alebo danú zákazku nevzťahujú, je Prijímateľ povinný postupovať pri zadávaní zákaziek podľa pravidiel upravených v Metodickom pokyne CKO č. 12</w:t>
      </w:r>
      <w:ins w:id="151" w:author="Autor">
        <w:r w:rsidR="0018540E">
          <w:t xml:space="preserve"> </w:t>
        </w:r>
        <w:r w:rsidR="0018540E" w:rsidRPr="0018540E">
          <w:t>(v prípade postupu podľa zákona č. 25/2006 Z. z. podľa MP CKO č. 12, verzia 2)</w:t>
        </w:r>
      </w:ins>
      <w:r w:rsidRPr="002256AE">
        <w:t xml:space="preserve">, Prijímateľ je povinný pri zadávaní zákaziek podľa </w:t>
      </w:r>
      <w:r w:rsidR="00F61C24">
        <w:t>§ 117 zákona o VO (</w:t>
      </w:r>
      <w:r w:rsidRPr="002256AE">
        <w:t>§</w:t>
      </w:r>
      <w:r w:rsidR="00B1724C">
        <w:t xml:space="preserve"> </w:t>
      </w:r>
      <w:r w:rsidRPr="002256AE">
        <w:t>9 ods. 9</w:t>
      </w:r>
      <w:ins w:id="152" w:author="Autor">
        <w:r w:rsidR="0018540E" w:rsidRPr="0018540E">
          <w:t xml:space="preserve"> zákona č. 25/2006 Z. z.</w:t>
        </w:r>
      </w:ins>
      <w:r w:rsidR="00F61C24">
        <w:t>)</w:t>
      </w:r>
      <w:r w:rsidRPr="002256AE">
        <w:t xml:space="preserve"> postupovať spôsobom upraveným v kapitole 3.3.7.2</w:t>
      </w:r>
      <w:ins w:id="153" w:author="Autor">
        <w:r w:rsidR="000144FE">
          <w:t>.5</w:t>
        </w:r>
        <w:r w:rsidR="0018540E">
          <w:t xml:space="preserve"> </w:t>
        </w:r>
      </w:ins>
      <w:r w:rsidRPr="002256AE">
        <w:t>Systému riadenia EŠIF</w:t>
      </w:r>
      <w:r w:rsidR="00F61C24">
        <w:t xml:space="preserve"> (Systém riadenia EŠIF, verzia 3 pre zákazky podľa zák. č. 25/2006 Z. z.)</w:t>
      </w:r>
      <w:r w:rsidRPr="002256AE">
        <w:t xml:space="preserve">. Prijímateľ je povinný </w:t>
      </w:r>
      <w:r w:rsidRPr="002256AE">
        <w:lastRenderedPageBreak/>
        <w:t xml:space="preserve">postupovať pri zadávaní zákaziek v hodnote nad </w:t>
      </w:r>
      <w:ins w:id="154" w:author="Autor">
        <w:r w:rsidR="000144FE">
          <w:t>5</w:t>
        </w:r>
      </w:ins>
      <w:del w:id="155" w:author="Autor">
        <w:r w:rsidR="00AB481D" w:rsidDel="000144FE">
          <w:delText>3</w:delText>
        </w:r>
      </w:del>
      <w:r w:rsidR="00AB481D">
        <w:t xml:space="preserve">0 </w:t>
      </w:r>
      <w:r w:rsidRPr="002256AE">
        <w:t xml:space="preserve">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483A30F5" w:rsidR="00632461" w:rsidRPr="00307126" w:rsidRDefault="00083609" w:rsidP="00E84EA5">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w:t>
      </w:r>
      <w:ins w:id="156" w:author="Autor">
        <w:r w:rsidR="000144FE">
          <w:t>, resp. sprístupnená</w:t>
        </w:r>
      </w:ins>
      <w:r w:rsidR="00632461" w:rsidRPr="00625D83">
        <w:t xml:space="preserve"> cez ITMS2014+</w:t>
      </w:r>
      <w:r w:rsidRPr="002256AE">
        <w:t xml:space="preserve">. </w:t>
      </w:r>
      <w:del w:id="157" w:author="Autor">
        <w:r w:rsidRPr="002256AE" w:rsidDel="00E84EA5">
          <w:delText>Minimálny r</w:delText>
        </w:r>
      </w:del>
      <w:ins w:id="158" w:author="Autor">
        <w:r w:rsidR="00E84EA5">
          <w:t>R</w:t>
        </w:r>
      </w:ins>
      <w:r w:rsidRPr="002256AE">
        <w:t xml:space="preserve">ozsah dokumentácie, ktorú Prijímateľ povinne predkladá cez ITMS 2014+ je definovaný </w:t>
      </w:r>
      <w:ins w:id="159" w:author="Autor">
        <w:r w:rsidR="00E84EA5" w:rsidRPr="00E84EA5">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E84EA5">
          <w:t>ávanie zákaziek VO (poznámka: P</w:t>
        </w:r>
        <w:r w:rsidR="00E84EA5" w:rsidRPr="00E84EA5">
          <w:t xml:space="preserve">rijímatelia sú povinní využívať elektronický prostriedok po 18.10.2018 v prípade nadlimitných a podlimitných zákaziek VO).  </w:t>
        </w:r>
      </w:ins>
      <w:del w:id="160" w:author="Autor">
        <w:r w:rsidRPr="002256AE" w:rsidDel="00E84EA5">
          <w:delText xml:space="preserve">rozsahom dokumentácie zverejňovanej v profile podľa § </w:delText>
        </w:r>
        <w:r w:rsidR="00F61C24" w:rsidDel="00E84EA5">
          <w:delText>64 zákona o VO (</w:delText>
        </w:r>
        <w:r w:rsidRPr="002256AE" w:rsidDel="00E84EA5">
          <w:delText xml:space="preserve">49a </w:delText>
        </w:r>
        <w:r w:rsidR="00661045" w:rsidDel="00E84EA5">
          <w:delText>zákona č. 25/2006 Z. z.</w:delText>
        </w:r>
        <w:r w:rsidR="00F61C24" w:rsidDel="00E84EA5">
          <w:delText> )</w:delText>
        </w:r>
        <w:r w:rsidRPr="002256AE" w:rsidDel="00E84EA5">
          <w:delText xml:space="preserve"> v závislosti od hodnoty a typu zákazky, pričom uvedená povinnosť platí pre všetkých </w:delText>
        </w:r>
        <w:r w:rsidR="00AC465B" w:rsidDel="00E84EA5">
          <w:delText>P</w:delText>
        </w:r>
        <w:r w:rsidRPr="002256AE" w:rsidDel="00E84EA5">
          <w:delText>rijímateľov</w:delText>
        </w:r>
        <w:r w:rsidR="00F61C24" w:rsidDel="00E84EA5">
          <w:delText xml:space="preserve"> </w:delText>
        </w:r>
        <w:r w:rsidR="00F61C24" w:rsidRPr="008E0529" w:rsidDel="00E84EA5">
          <w:delText xml:space="preserve">(pozn. uvedená povinnosť platí pre všetkých </w:delText>
        </w:r>
        <w:r w:rsidR="00AC465B" w:rsidDel="00E84EA5">
          <w:delText>P</w:delText>
        </w:r>
        <w:r w:rsidR="00F61C24" w:rsidRPr="008E0529" w:rsidDel="00E84EA5">
          <w:delText xml:space="preserve">rijímateľov a nevzťahuje sa na informácie podľa § 64 odsek 1 písmeno d) a písmeno e) zákona o VO). </w:delText>
        </w:r>
        <w:r w:rsidR="00632461" w:rsidRPr="00C75AB2" w:rsidDel="00E84EA5">
          <w:delText>Poskytovate</w:delText>
        </w:r>
        <w:r w:rsidR="00632461" w:rsidRPr="00625D83" w:rsidDel="00E84EA5">
          <w:delText xml:space="preserve">ľ je </w:delText>
        </w:r>
        <w:r w:rsidR="00661045" w:rsidDel="00E84EA5">
          <w:delText>v Právnom dokumente</w:delText>
        </w:r>
        <w:r w:rsidR="00632461" w:rsidRPr="00625D83" w:rsidDel="00E84EA5">
          <w:delText xml:space="preserve"> oprávnený určiť povinnosť predkladania dokumentácie cez ITMS 2014+ aj inej ako je definovan</w:delText>
        </w:r>
        <w:r w:rsidR="00723C7C" w:rsidDel="00E84EA5">
          <w:delText>á</w:delText>
        </w:r>
        <w:r w:rsidR="00632461" w:rsidRPr="00625D83" w:rsidDel="00E84EA5">
          <w:delText xml:space="preserve"> v pred</w:delText>
        </w:r>
        <w:r w:rsidR="00723C7C" w:rsidDel="00E84EA5">
          <w:delText>chádzajúcej</w:delText>
        </w:r>
        <w:r w:rsidR="00632461" w:rsidRPr="00625D83" w:rsidDel="00E84EA5">
          <w:delText xml:space="preserve"> vete, pričom stanovenie tejto povinnosti závisí najmä od povahy konkrétneho dokumentu, od skutočnosti</w:delText>
        </w:r>
        <w:r w:rsidR="00661045" w:rsidDel="00E84EA5">
          <w:delText>,</w:delText>
        </w:r>
        <w:r w:rsidR="00632461" w:rsidRPr="00625D83" w:rsidDel="00E84EA5">
          <w:delText xml:space="preserve"> či je jeho elektronická podoba využívaná alebo zverejňovaná aj v iných informačných systémoch, alebo či je elektronicky dostupná aj bez neprimeraných administratívnych a technických nárokov na kapacity Prijímateľa.</w:delText>
        </w:r>
        <w:r w:rsidR="00632461" w:rsidDel="00E84EA5">
          <w:delText xml:space="preserve"> </w:delText>
        </w:r>
      </w:del>
      <w:ins w:id="161" w:author="Autor">
        <w:r w:rsidR="00E84EA5" w:rsidRPr="00F52F40">
          <w:t xml:space="preserve">Prijímateľ je v každom prípade povinný v ITMS2014+ najprv založiť objekt VO. Je akceptovateľné, ak </w:t>
        </w:r>
        <w:r w:rsidR="00E84EA5">
          <w:t>P</w:t>
        </w:r>
        <w:r w:rsidR="00E84EA5"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E84EA5" w:rsidRPr="00325D6C">
          <w:t xml:space="preserve">tém EKS po uzavretí zmluvy automaticky vygeneruje súbor údajov zachytávajúcich priebeh zadávania zákazky, vrátane uzavretej zmluvy) alebo ak </w:t>
        </w:r>
        <w:r w:rsidR="00E84EA5">
          <w:t>P</w:t>
        </w:r>
        <w:r w:rsidR="00E84EA5" w:rsidRPr="00325D6C">
          <w:t xml:space="preserve">rijímateľ predloží cez ITMS2014+ prihlasovacie údaje, ktoré zabezpečia, že </w:t>
        </w:r>
        <w:r w:rsidR="00E84EA5">
          <w:t>Poskytovateľ</w:t>
        </w:r>
        <w:r w:rsidR="00E84EA5" w:rsidRPr="00325D6C">
          <w:t xml:space="preserve"> bude mať prístup k dokumentácii k zákazke, ktorá je nahratá v elektronickom prostriedku (napr. v systéme EVO), a to pre účely výkonu finančnej kontroly/kontroly.</w:t>
        </w:r>
        <w:r w:rsidR="00E84EA5">
          <w:t xml:space="preserve"> </w:t>
        </w:r>
      </w:ins>
      <w:r w:rsidR="00632461">
        <w:t xml:space="preserve">Poskytovateľ </w:t>
      </w:r>
      <w:r w:rsidR="00F61C24" w:rsidRPr="008E0529">
        <w:t xml:space="preserve">je povinný s ohľadom na podmienky uvedené v predošlej vete vyžadovať predloženie dokumentácie cez ITMS 2014+ aj v prípade zákaziek </w:t>
      </w:r>
      <w:del w:id="162" w:author="Autor">
        <w:r w:rsidR="00F61C24" w:rsidRPr="008E0529" w:rsidDel="00E84EA5">
          <w:delText xml:space="preserve">realizovaných s využitím elektronického trhoviska a zákaziek </w:delText>
        </w:r>
      </w:del>
      <w:r w:rsidR="00F61C24" w:rsidRPr="008E0529">
        <w:t xml:space="preserve">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w:t>
      </w:r>
      <w:r w:rsidRPr="002256AE">
        <w:lastRenderedPageBreak/>
        <w:t xml:space="preserve">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r w:rsidR="00153183" w:rsidRPr="0052251A">
        <w:t xml:space="preserve">V prípade, že dokumentácia predložená cez ITMS 2014+ nie je kompletná, </w:t>
      </w:r>
      <w:ins w:id="163" w:author="Autor">
        <w:r w:rsidR="001A662B">
          <w:t>P</w:t>
        </w:r>
      </w:ins>
      <w:del w:id="164" w:author="Autor">
        <w:r w:rsidR="00153183" w:rsidRPr="0052251A" w:rsidDel="001A662B">
          <w:delText>p</w:delText>
        </w:r>
      </w:del>
      <w:r w:rsidR="00153183" w:rsidRPr="0052251A">
        <w:t>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r w:rsidRPr="002256AE">
        <w:t>V prípade, ak Prijímateľ ktorékoľvek vyhlásenie podľa tohto odseku napriek výzve Poskytovateľa nepredloží,</w:t>
      </w:r>
      <w:r w:rsidR="00FA637A">
        <w:t xml:space="preserve"> môže byť uvedené kvalifikované ako</w:t>
      </w:r>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r w:rsidR="00B037EA" w:rsidRPr="00B037EA">
        <w:t xml:space="preserve"> po evidovaní prijatej žiadosti Prijímateľa o vykonanie kontroly. V prípade, že Prijímateľ má aktivovanú elektronickú schránku, môže doručiť </w:t>
      </w:r>
      <w:ins w:id="165" w:author="Autor">
        <w:r w:rsidR="001A662B" w:rsidRPr="005766BC">
          <w:t>Poskytovateľovi</w:t>
        </w:r>
        <w:r w:rsidR="001A662B" w:rsidRPr="00B037EA" w:rsidDel="001A662B">
          <w:t xml:space="preserve"> </w:t>
        </w:r>
      </w:ins>
      <w:del w:id="166" w:author="Autor">
        <w:r w:rsidR="00B037EA" w:rsidRPr="00B037EA" w:rsidDel="001A662B">
          <w:delText xml:space="preserve">na RO </w:delText>
        </w:r>
      </w:del>
      <w:r w:rsidR="00B037EA" w:rsidRPr="00B037EA">
        <w:t xml:space="preserve">žiadosť o vykonanie kontroly prostredníctvom elektronickej schránky alebo listinne, ak Prijímateľ nemá aktivovanú elektronickú schránku, doručí </w:t>
      </w:r>
      <w:ins w:id="167" w:author="Autor">
        <w:r w:rsidR="001A662B" w:rsidRPr="005766BC">
          <w:t>Poskytovateľovi</w:t>
        </w:r>
        <w:r w:rsidR="001A662B" w:rsidRPr="00B037EA" w:rsidDel="001A662B">
          <w:t xml:space="preserve"> </w:t>
        </w:r>
      </w:ins>
      <w:del w:id="168" w:author="Autor">
        <w:r w:rsidR="00B037EA" w:rsidRPr="00B037EA" w:rsidDel="001A662B">
          <w:delText xml:space="preserve">na RO </w:delText>
        </w:r>
      </w:del>
      <w:r w:rsidR="00B037EA" w:rsidRPr="00B037EA">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ins w:id="169" w:author="Autor">
        <w:r w:rsidR="001A662B">
          <w:t>Poskytovateľa</w:t>
        </w:r>
      </w:ins>
      <w:del w:id="170" w:author="Autor">
        <w:r w:rsidR="00B037EA" w:rsidRPr="00B037EA" w:rsidDel="001A662B">
          <w:delText>RO</w:delText>
        </w:r>
      </w:del>
      <w:r w:rsidR="00B037EA" w:rsidRPr="00B037EA">
        <w:t>, a to zriadením prístupu do elektronického prostriedku použitého na elektronickú komunikáciu. Súčasťou elektronickej podoby dokumentácie sú aj auditné záznamy o všetkých úkonoch vykonaných v použitom elektronickom prostriedku.</w:t>
      </w:r>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3668204B" w:rsidR="00CE052D" w:rsidRPr="00DD457A" w:rsidRDefault="00083609" w:rsidP="001A662B">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r w:rsidR="00DD55EB">
        <w:t xml:space="preserve"> </w:t>
      </w:r>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7</w:t>
      </w:r>
      <w:ins w:id="171" w:author="Autor">
        <w:r w:rsidR="001A662B" w:rsidRPr="001A662B">
          <w:t xml:space="preserve"> zákona č. 25/2006 Z. z.</w:t>
        </w:r>
      </w:ins>
      <w:r w:rsidR="00F61C24">
        <w:t xml:space="preserve">)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kontroly Poskytovateľom dotknutá výlučná a konečná zodpovednosť Prijímateľa za obstarávanie v prípadoch, ak Prijímateľ nie je povinný postupovať podľa zákona o</w:t>
      </w:r>
      <w:del w:id="172" w:author="Autor">
        <w:r w:rsidRPr="002256AE" w:rsidDel="001A662B">
          <w:delText xml:space="preserve"> </w:delText>
        </w:r>
      </w:del>
      <w:ins w:id="173" w:author="Autor">
        <w:r w:rsidR="001A662B">
          <w:t> </w:t>
        </w:r>
      </w:ins>
      <w:r w:rsidRPr="002256AE">
        <w:t>VO</w:t>
      </w:r>
      <w:ins w:id="174" w:author="Autor">
        <w:r w:rsidR="001A662B">
          <w:t xml:space="preserve"> </w:t>
        </w:r>
        <w:r w:rsidR="001A662B" w:rsidRPr="001A662B">
          <w:t>(alebo podľa zákona č. 25/2006 Z. z.)</w:t>
        </w:r>
      </w:ins>
      <w:r w:rsidRPr="002256AE">
        <w:t xml:space="preserve">. Prijímateľ berie na vedomie, že vykonaním </w:t>
      </w:r>
      <w:r w:rsidR="00F61C24">
        <w:t xml:space="preserve">finančnej </w:t>
      </w:r>
      <w:r w:rsidRPr="002256AE">
        <w:t xml:space="preserve">kontroly Poskytovateľa nie je dotknuté právo Poskytovateľa alebo iného oprávneného orgánu na vykonanie </w:t>
      </w:r>
      <w:r w:rsidR="00B70E41">
        <w:t>opätovnej kontroly/</w:t>
      </w:r>
      <w:r w:rsidRPr="002256AE">
        <w:t>novej kontroly/vládneho auditu</w:t>
      </w:r>
      <w:r w:rsidR="00B70E41">
        <w:t>/overovania</w:t>
      </w:r>
      <w:r w:rsidRPr="002256AE">
        <w:t xml:space="preserve"> počas celej doby účinnosti VP</w:t>
      </w:r>
      <w:r w:rsidR="00C5708A">
        <w:t xml:space="preserve"> </w:t>
      </w:r>
      <w:r w:rsidR="00C5708A" w:rsidRPr="00C5708A">
        <w:t>a/alebo po ukončení realizácie projektu</w:t>
      </w:r>
      <w:r w:rsidRPr="002256AE">
        <w:t xml:space="preserve"> so zisteniami, ktoré budú vyplývať z tejto </w:t>
      </w:r>
      <w:r w:rsidR="00B70E41">
        <w:t>opätovnej kontroly/</w:t>
      </w:r>
      <w:r w:rsidRPr="002256AE">
        <w:t>novej kontroly/vládneho auditu</w:t>
      </w:r>
      <w:r w:rsidR="00B70E41">
        <w:t>/overovania</w:t>
      </w:r>
      <w:r w:rsidRPr="002256AE">
        <w:t xml:space="preserve"> a ktoré môžu byť odlišné od zistení predchádzajúcich kontrol. V prípade, že závery </w:t>
      </w:r>
      <w:r w:rsidR="00B70E41">
        <w:t>opätovnej kontroly/</w:t>
      </w:r>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w:t>
      </w:r>
      <w:r w:rsidRPr="002256AE">
        <w:lastRenderedPageBreak/>
        <w:t xml:space="preserve">záverov z novej kontroly uplatniť v plnej výške voči Prijímateľovi prípadné sankcie za nedodržanie </w:t>
      </w:r>
      <w:r w:rsidR="00F61C24">
        <w:t>pravidiel</w:t>
      </w:r>
      <w:r w:rsidR="00F61C24" w:rsidRPr="002256AE">
        <w:t xml:space="preserve"> </w:t>
      </w:r>
      <w:r w:rsidRPr="002256AE">
        <w:t>a postupov stanovených v zákone o</w:t>
      </w:r>
      <w:del w:id="175" w:author="Autor">
        <w:r w:rsidRPr="002256AE" w:rsidDel="001A662B">
          <w:delText xml:space="preserve"> </w:delText>
        </w:r>
      </w:del>
      <w:ins w:id="176" w:author="Autor">
        <w:r w:rsidR="001A662B">
          <w:t> </w:t>
        </w:r>
      </w:ins>
      <w:r w:rsidRPr="002256AE">
        <w:t>VO</w:t>
      </w:r>
      <w:ins w:id="177" w:author="Autor">
        <w:r w:rsidR="001A662B">
          <w:t xml:space="preserve"> </w:t>
        </w:r>
        <w:r w:rsidR="001A662B" w:rsidRPr="00307126">
          <w:t>(alebo v zákone č. 25/2006 Z. z.)</w:t>
        </w:r>
      </w:ins>
      <w:r w:rsidRPr="002256AE">
        <w:t xml:space="preserve">, resp. postupov pri obstaraní zákazky, na ktorú sa zákon o VO </w:t>
      </w:r>
      <w:ins w:id="178" w:author="Autor">
        <w:r w:rsidR="001A662B" w:rsidRPr="00307126">
          <w:t>(alebo v zákone č. 25/2006 Z. z.)</w:t>
        </w:r>
        <w:r w:rsidR="001A662B">
          <w:t xml:space="preserve"> </w:t>
        </w:r>
      </w:ins>
      <w:r w:rsidRPr="002256AE">
        <w:t xml:space="preserve">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w:t>
      </w:r>
      <w:proofErr w:type="spellStart"/>
      <w:r w:rsidR="00CE052D" w:rsidRPr="00DD457A">
        <w:t>vo</w:t>
      </w:r>
      <w:proofErr w:type="spellEnd"/>
      <w:r w:rsidR="00CE052D" w:rsidRPr="00DD457A">
        <w:t xml:space="preserve"> vzťahu k Prijímateľovi</w:t>
      </w:r>
      <w:r w:rsidRPr="00DD457A">
        <w:t>, spočívajúcu v porušení právnych predpisov a/alebo pravidiel pre poskytovanie pomoci z EŠIF v súvislosti s VO, porušením princípov a postupu VO stanovených v zákone o</w:t>
      </w:r>
      <w:del w:id="179" w:author="Autor">
        <w:r w:rsidRPr="00DD457A" w:rsidDel="00AA7A49">
          <w:delText xml:space="preserve"> </w:delText>
        </w:r>
      </w:del>
      <w:ins w:id="180" w:author="Autor">
        <w:r w:rsidR="00AA7A49">
          <w:t> </w:t>
        </w:r>
      </w:ins>
      <w:r w:rsidRPr="00DD457A">
        <w:t>VO</w:t>
      </w:r>
      <w:ins w:id="181" w:author="Autor">
        <w:r w:rsidR="00AA7A49">
          <w:t xml:space="preserve"> </w:t>
        </w:r>
        <w:r w:rsidR="00AA7A49" w:rsidRPr="00307126">
          <w:t>(alebo v zákone č. 25/2006 Z. z.)</w:t>
        </w:r>
      </w:ins>
      <w:r w:rsidRPr="00DD457A">
        <w:t xml:space="preserve"> alebo vyplývajúcich z legislatívy EÚ k problematike VO alebo z </w:t>
      </w:r>
      <w:commentRangeStart w:id="182"/>
      <w:r w:rsidRPr="00DD457A">
        <w:t>obvyklej praxe (</w:t>
      </w:r>
      <w:proofErr w:type="spellStart"/>
      <w:r w:rsidRPr="00DD457A">
        <w:t>best</w:t>
      </w:r>
      <w:proofErr w:type="spellEnd"/>
      <w:r w:rsidRPr="00DD457A">
        <w:t xml:space="preserve"> </w:t>
      </w:r>
      <w:proofErr w:type="spellStart"/>
      <w:r w:rsidRPr="00DD457A">
        <w:t>practice</w:t>
      </w:r>
      <w:proofErr w:type="spellEnd"/>
      <w:r w:rsidRPr="00DD457A">
        <w:t xml:space="preserve">) </w:t>
      </w:r>
      <w:commentRangeEnd w:id="182"/>
      <w:r w:rsidRPr="00DD457A">
        <w:commentReference w:id="182"/>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063181DE" w:rsidR="00F61C24" w:rsidRPr="008E0529" w:rsidRDefault="00083609" w:rsidP="00AA7A4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obstarávania služieb, tovarov a stavebných prác na výkon kontroly podľa kapitoly 3.3.7 Kontrola verejného obstarávania Systému riadenia EŠIF a v prípade postupov pri obstaraní zákazky, na ktorú sa zákon o</w:t>
      </w:r>
      <w:del w:id="183" w:author="Autor">
        <w:r w:rsidRPr="002256AE" w:rsidDel="00AA7A49">
          <w:delText xml:space="preserve"> </w:delText>
        </w:r>
      </w:del>
      <w:ins w:id="184" w:author="Autor">
        <w:r w:rsidR="00AA7A49">
          <w:t> </w:t>
        </w:r>
      </w:ins>
      <w:r w:rsidRPr="002256AE">
        <w:t>VO</w:t>
      </w:r>
      <w:ins w:id="185" w:author="Autor">
        <w:r w:rsidR="00AA7A49">
          <w:t xml:space="preserve"> </w:t>
        </w:r>
        <w:r w:rsidR="00AA7A49" w:rsidRPr="00AA7A49">
          <w:t>(zákon č. 25/2006 Z. z.)</w:t>
        </w:r>
      </w:ins>
      <w:r w:rsidRPr="002256AE">
        <w:t xml:space="preserve">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w:t>
      </w:r>
      <w:ins w:id="186" w:author="Autor">
        <w:r w:rsidR="00AA7A49">
          <w:t>P</w:t>
        </w:r>
      </w:ins>
      <w:del w:id="187" w:author="Autor">
        <w:r w:rsidR="00F61C24" w:rsidRPr="008E0529" w:rsidDel="00AA7A49">
          <w:delText>p</w:delText>
        </w:r>
      </w:del>
      <w:r w:rsidR="00F61C24" w:rsidRPr="008E0529">
        <w:t xml:space="preserve">rijímateľ povinne predkladá cez ITMS 2014+ je definovaný v príslušnej príručke pre prijímateľa, ktorú vydáva </w:t>
      </w:r>
      <w:r w:rsidR="00C67E64">
        <w:t>Poskytovateľ</w:t>
      </w:r>
      <w:r w:rsidR="00F61C24" w:rsidRPr="008E0529">
        <w:t>.</w:t>
      </w:r>
    </w:p>
    <w:p w14:paraId="23FEBD88" w14:textId="7C1CC9B7" w:rsidR="00EE0DF4" w:rsidRPr="002256AE" w:rsidRDefault="00F61C24" w:rsidP="00AA7A49">
      <w:pPr>
        <w:numPr>
          <w:ilvl w:val="1"/>
          <w:numId w:val="32"/>
        </w:numPr>
        <w:spacing w:before="120" w:after="120"/>
        <w:jc w:val="both"/>
      </w:pPr>
      <w:r>
        <w:t>Finančnú</w:t>
      </w:r>
      <w:r w:rsidRPr="002256AE">
        <w:t xml:space="preserve"> </w:t>
      </w:r>
      <w:r w:rsidR="00083609" w:rsidRPr="002256AE">
        <w:t xml:space="preserve">kontrolu pravidiel a postupov stanovených zákonom o VO </w:t>
      </w:r>
      <w:ins w:id="188" w:author="Autor">
        <w:r w:rsidR="00AA7A49" w:rsidRPr="00AA7A49">
          <w:t xml:space="preserve">(zákonom č. 25/2006 Z. z.) </w:t>
        </w:r>
      </w:ins>
      <w:r w:rsidR="00083609" w:rsidRPr="002256AE">
        <w:t xml:space="preserve">vykonáva Poskytovateľ v závislosti od fázy/etapy časového procesu VO </w:t>
      </w:r>
      <w:ins w:id="189" w:author="Autor">
        <w:r w:rsidR="00AA7A49" w:rsidRPr="00AA7A49">
          <w:t xml:space="preserve">a typu zákazky </w:t>
        </w:r>
      </w:ins>
      <w:r w:rsidR="00083609" w:rsidRPr="002256AE">
        <w:t>ako:</w:t>
      </w:r>
    </w:p>
    <w:p w14:paraId="7EB9DF85" w14:textId="65C6A96B"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w:t>
      </w:r>
      <w:ins w:id="190" w:author="Autor">
        <w:r w:rsidR="00AA7A49">
          <w:t xml:space="preserve"> </w:t>
        </w:r>
      </w:ins>
      <w:del w:id="191" w:author="Autor">
        <w:r w:rsidR="00083609" w:rsidRPr="002256AE" w:rsidDel="00AA7A49">
          <w:delText>-</w:delText>
        </w:r>
      </w:del>
      <w:proofErr w:type="spellStart"/>
      <w:r w:rsidR="00083609" w:rsidRPr="002256AE">
        <w:t>ante</w:t>
      </w:r>
      <w:proofErr w:type="spellEnd"/>
      <w:r w:rsidR="00083609" w:rsidRPr="002256AE">
        <w:t xml:space="preserve"> kontrolu pred vyhlásením VO</w:t>
      </w:r>
      <w:ins w:id="192" w:author="Autor">
        <w:r w:rsidR="00AA7A49">
          <w:t xml:space="preserve"> (</w:t>
        </w:r>
        <w:r w:rsidR="00AA7A49">
          <w:rPr>
            <w:sz w:val="22"/>
            <w:szCs w:val="22"/>
          </w:rPr>
          <w:t>p</w:t>
        </w:r>
        <w:r w:rsidR="00AA7A49" w:rsidRPr="00E242EC">
          <w:rPr>
            <w:sz w:val="22"/>
            <w:szCs w:val="22"/>
          </w:rPr>
          <w:t xml:space="preserve">rvá ex </w:t>
        </w:r>
        <w:proofErr w:type="spellStart"/>
        <w:r w:rsidR="00AA7A49" w:rsidRPr="00E242EC">
          <w:rPr>
            <w:sz w:val="22"/>
            <w:szCs w:val="22"/>
          </w:rPr>
          <w:t>ante</w:t>
        </w:r>
        <w:proofErr w:type="spellEnd"/>
        <w:r w:rsidR="00AA7A49" w:rsidRPr="00E242EC">
          <w:rPr>
            <w:sz w:val="22"/>
            <w:szCs w:val="22"/>
          </w:rPr>
          <w:t xml:space="preserve"> kontrola nie je povinná a </w:t>
        </w:r>
        <w:r w:rsidR="00AA7A49">
          <w:rPr>
            <w:sz w:val="22"/>
            <w:szCs w:val="22"/>
          </w:rPr>
          <w:t>P</w:t>
        </w:r>
        <w:r w:rsidR="00AA7A49" w:rsidRPr="00E242EC">
          <w:rPr>
            <w:sz w:val="22"/>
            <w:szCs w:val="22"/>
          </w:rPr>
          <w:t xml:space="preserve">rijímateľ sa môže dobrovoľne rozhodnúť predložiť dokumentáciu na prvú ex </w:t>
        </w:r>
        <w:proofErr w:type="spellStart"/>
        <w:r w:rsidR="00AA7A49" w:rsidRPr="00E242EC">
          <w:rPr>
            <w:sz w:val="22"/>
            <w:szCs w:val="22"/>
          </w:rPr>
          <w:t>ante</w:t>
        </w:r>
        <w:proofErr w:type="spellEnd"/>
        <w:r w:rsidR="00AA7A49" w:rsidRPr="00E242EC">
          <w:rPr>
            <w:sz w:val="22"/>
            <w:szCs w:val="22"/>
          </w:rPr>
          <w:t xml:space="preserve"> kontrolu </w:t>
        </w:r>
        <w:r w:rsidR="00AA7A49">
          <w:t>Poskytovateľovi</w:t>
        </w:r>
        <w:r w:rsidR="00AA7A49" w:rsidRPr="00E242EC">
          <w:rPr>
            <w:sz w:val="22"/>
            <w:szCs w:val="22"/>
          </w:rPr>
          <w:t xml:space="preserve"> v prípade všetkých nadlimitných postupov zadávania zákaziek a podlimitných zákaziek na stavebné práce</w:t>
        </w:r>
        <w:r w:rsidR="00AA7A49">
          <w:rPr>
            <w:sz w:val="22"/>
            <w:szCs w:val="22"/>
          </w:rPr>
          <w:t>)</w:t>
        </w:r>
      </w:ins>
      <w:r w:rsidR="00083609" w:rsidRPr="002256AE">
        <w:t>,</w:t>
      </w:r>
    </w:p>
    <w:p w14:paraId="3BC0FEB5" w14:textId="28A330D5" w:rsidR="00EE0DF4" w:rsidRPr="002256AE" w:rsidRDefault="00F61C24">
      <w:pPr>
        <w:pStyle w:val="Odsekzoznamu1"/>
        <w:numPr>
          <w:ilvl w:val="0"/>
          <w:numId w:val="33"/>
        </w:numPr>
        <w:spacing w:before="120" w:after="120"/>
        <w:ind w:left="851"/>
        <w:contextualSpacing w:val="0"/>
        <w:jc w:val="both"/>
        <w:pPrChange w:id="193" w:author="Autor">
          <w:pPr>
            <w:pStyle w:val="Odsekzoznamu1"/>
            <w:numPr>
              <w:numId w:val="33"/>
            </w:numPr>
            <w:spacing w:before="120" w:after="120"/>
            <w:ind w:left="1260" w:hanging="360"/>
            <w:contextualSpacing w:val="0"/>
            <w:jc w:val="both"/>
          </w:pPr>
        </w:pPrChange>
      </w:pPr>
      <w:r>
        <w:t xml:space="preserve">Druhú </w:t>
      </w:r>
      <w:r w:rsidR="00083609" w:rsidRPr="002256AE">
        <w:t>ex</w:t>
      </w:r>
      <w:del w:id="194" w:author="Autor">
        <w:r w:rsidR="00083609" w:rsidRPr="002256AE" w:rsidDel="00AA7A49">
          <w:delText>-</w:delText>
        </w:r>
      </w:del>
      <w:ins w:id="195" w:author="Autor">
        <w:r w:rsidR="00AA7A49">
          <w:t xml:space="preserve"> </w:t>
        </w:r>
      </w:ins>
      <w:proofErr w:type="spellStart"/>
      <w:r w:rsidR="00083609" w:rsidRPr="002256AE">
        <w:t>ante</w:t>
      </w:r>
      <w:proofErr w:type="spellEnd"/>
      <w:r w:rsidR="00083609" w:rsidRPr="002256AE">
        <w:t xml:space="preserve"> kontrolu pred podpisom zmluvy s úspešným uchádzačom</w:t>
      </w:r>
      <w:ins w:id="196" w:author="Autor">
        <w:r w:rsidR="00AA7A49">
          <w:t xml:space="preserve"> </w:t>
        </w:r>
        <w:r w:rsidR="00AA7A49" w:rsidRPr="00AA7A49">
          <w:t xml:space="preserve">(druhá ex </w:t>
        </w:r>
        <w:proofErr w:type="spellStart"/>
        <w:r w:rsidR="00AA7A49" w:rsidRPr="00AA7A49">
          <w:t>a</w:t>
        </w:r>
        <w:r w:rsidR="00AA7A49">
          <w:t>nte</w:t>
        </w:r>
        <w:proofErr w:type="spellEnd"/>
        <w:r w:rsidR="00AA7A49">
          <w:t xml:space="preserve"> kontrola nie je povinná a P</w:t>
        </w:r>
        <w:r w:rsidR="00AA7A49" w:rsidRPr="00AA7A49">
          <w:t xml:space="preserve">rijímateľ sa môže dobrovoľne rozhodnúť predložiť dokumentáciu na druhú ex </w:t>
        </w:r>
        <w:proofErr w:type="spellStart"/>
        <w:r w:rsidR="00AA7A49" w:rsidRPr="00AA7A49">
          <w:t>ante</w:t>
        </w:r>
        <w:proofErr w:type="spellEnd"/>
        <w:r w:rsidR="00AA7A49" w:rsidRPr="00AA7A49">
          <w:t xml:space="preserve"> kontrolu, ak ide o nadlimitnú zákazku, ktorá nie je predmetnom povinnej kontroly ÚVO podľa § 169 ods. 2 zákona o VO)</w:t>
        </w:r>
      </w:ins>
      <w:r w:rsidR="00083609" w:rsidRPr="002256AE">
        <w:t>,</w:t>
      </w:r>
    </w:p>
    <w:p w14:paraId="75F8364D" w14:textId="17FA0774"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w:t>
      </w:r>
      <w:ins w:id="197" w:author="Autor">
        <w:r w:rsidR="00AA7A49">
          <w:t xml:space="preserve"> </w:t>
        </w:r>
      </w:ins>
      <w:del w:id="198" w:author="Autor">
        <w:r w:rsidR="00083609" w:rsidRPr="002256AE" w:rsidDel="00AA7A49">
          <w:delText>-</w:delText>
        </w:r>
      </w:del>
      <w:r w:rsidR="00083609" w:rsidRPr="002256AE">
        <w:t>post  kontrolu,</w:t>
      </w:r>
    </w:p>
    <w:p w14:paraId="4E480BED" w14:textId="681946F2"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ins w:id="199" w:author="Autor">
        <w:r w:rsidR="00AA7A49">
          <w:t xml:space="preserve"> </w:t>
        </w:r>
        <w:r w:rsidR="00AA7A49">
          <w:rPr>
            <w:sz w:val="22"/>
            <w:szCs w:val="22"/>
          </w:rPr>
          <w:t xml:space="preserve">po ich podpise </w:t>
        </w:r>
        <w:r w:rsidR="00AA7A49" w:rsidRPr="00E242EC">
          <w:rPr>
            <w:sz w:val="22"/>
            <w:szCs w:val="22"/>
          </w:rPr>
          <w:t xml:space="preserve">(kontrola </w:t>
        </w:r>
        <w:r w:rsidR="00AA7A49">
          <w:rPr>
            <w:sz w:val="22"/>
            <w:szCs w:val="22"/>
          </w:rPr>
          <w:t xml:space="preserve">dodatkov </w:t>
        </w:r>
        <w:r w:rsidR="00AA7A49" w:rsidRPr="00E242EC">
          <w:rPr>
            <w:sz w:val="22"/>
            <w:szCs w:val="22"/>
          </w:rPr>
          <w:t xml:space="preserve">pred podpisom je predmetom kontroly </w:t>
        </w:r>
        <w:r w:rsidR="00AA7A49">
          <w:t xml:space="preserve">Poskytovateľom </w:t>
        </w:r>
        <w:r w:rsidR="00AA7A49" w:rsidRPr="00E242EC">
          <w:rPr>
            <w:sz w:val="22"/>
            <w:szCs w:val="22"/>
          </w:rPr>
          <w:t xml:space="preserve">v prípade, ak </w:t>
        </w:r>
        <w:r w:rsidR="00AA7A49">
          <w:rPr>
            <w:sz w:val="22"/>
            <w:szCs w:val="22"/>
          </w:rPr>
          <w:t>P</w:t>
        </w:r>
        <w:r w:rsidR="00AA7A49" w:rsidRPr="00E242EC">
          <w:rPr>
            <w:sz w:val="22"/>
            <w:szCs w:val="22"/>
          </w:rPr>
          <w:t xml:space="preserve">rijímateľ návrh dodatku dobrovoľne predloží </w:t>
        </w:r>
        <w:r w:rsidR="00AA7A49">
          <w:t>Poskytovateľovi</w:t>
        </w:r>
        <w:r w:rsidR="00AA7A49">
          <w:rPr>
            <w:sz w:val="22"/>
            <w:szCs w:val="22"/>
          </w:rPr>
          <w:t xml:space="preserve"> </w:t>
        </w:r>
        <w:r w:rsidR="00AA7A49" w:rsidRPr="00E242EC">
          <w:rPr>
            <w:sz w:val="22"/>
            <w:szCs w:val="22"/>
          </w:rPr>
          <w:t xml:space="preserve">za účelom výkonu </w:t>
        </w:r>
        <w:r w:rsidR="00AA7A49">
          <w:rPr>
            <w:sz w:val="22"/>
            <w:szCs w:val="22"/>
          </w:rPr>
          <w:t xml:space="preserve">finančnej </w:t>
        </w:r>
        <w:r w:rsidR="00AA7A49" w:rsidRPr="00E242EC">
          <w:rPr>
            <w:sz w:val="22"/>
            <w:szCs w:val="22"/>
          </w:rPr>
          <w:t>kontroly)</w:t>
        </w:r>
      </w:ins>
      <w:r w:rsidR="00083609" w:rsidRPr="002256AE">
        <w:t>.</w:t>
      </w:r>
    </w:p>
    <w:p w14:paraId="3CFE68ED" w14:textId="5552EE67" w:rsidR="00EE0DF4" w:rsidRPr="002256AE" w:rsidRDefault="00F61C24">
      <w:pPr>
        <w:numPr>
          <w:ilvl w:val="1"/>
          <w:numId w:val="32"/>
        </w:numPr>
        <w:tabs>
          <w:tab w:val="clear" w:pos="540"/>
        </w:tabs>
        <w:spacing w:before="120" w:after="120"/>
        <w:ind w:left="426" w:hanging="426"/>
        <w:jc w:val="both"/>
      </w:pPr>
      <w:r>
        <w:lastRenderedPageBreak/>
        <w:t>Finančnú</w:t>
      </w:r>
      <w:r w:rsidRPr="002256AE">
        <w:t xml:space="preserve"> </w:t>
      </w:r>
      <w:r w:rsidR="00083609" w:rsidRPr="002256AE">
        <w:t>kontrolu postupov pri obstarávaní zákazky, na ktorú sa zákon o</w:t>
      </w:r>
      <w:del w:id="200" w:author="Autor">
        <w:r w:rsidR="00083609" w:rsidRPr="002256AE" w:rsidDel="00AA7A49">
          <w:delText xml:space="preserve"> </w:delText>
        </w:r>
      </w:del>
      <w:ins w:id="201" w:author="Autor">
        <w:r w:rsidR="00AA7A49">
          <w:t> </w:t>
        </w:r>
      </w:ins>
      <w:r w:rsidR="00083609" w:rsidRPr="002256AE">
        <w:t>VO</w:t>
      </w:r>
      <w:ins w:id="202" w:author="Autor">
        <w:r w:rsidR="00AA7A49">
          <w:t xml:space="preserve"> </w:t>
        </w:r>
        <w:r w:rsidR="00AA7A49" w:rsidRPr="00307126">
          <w:t>(zákon                   č. 25/2006 Z. z.)</w:t>
        </w:r>
      </w:ins>
      <w:r w:rsidR="00083609" w:rsidRPr="002256AE">
        <w:t xml:space="preserve"> nevzťahuje, vykonáva Poskytovateľ v závislosti od rozsahu a predmetu ako:</w:t>
      </w:r>
    </w:p>
    <w:p w14:paraId="070C202C" w14:textId="71729AD8" w:rsidR="00EE0DF4" w:rsidRPr="002256AE" w:rsidRDefault="00F61C24">
      <w:pPr>
        <w:pStyle w:val="Odsekzoznamu1"/>
        <w:numPr>
          <w:ilvl w:val="0"/>
          <w:numId w:val="35"/>
        </w:numPr>
        <w:spacing w:before="120" w:after="120"/>
        <w:ind w:left="851" w:hanging="425"/>
        <w:contextualSpacing w:val="0"/>
        <w:jc w:val="both"/>
      </w:pPr>
      <w:del w:id="203" w:author="Autor">
        <w:r w:rsidDel="00AA7A49">
          <w:delText>Š</w:delText>
        </w:r>
      </w:del>
      <w:ins w:id="204" w:author="Autor">
        <w:r w:rsidR="00AA7A49">
          <w:t>š</w:t>
        </w:r>
      </w:ins>
      <w:r>
        <w:t xml:space="preserve">tandardnú </w:t>
      </w:r>
      <w:r w:rsidR="00083609" w:rsidRPr="002256AE">
        <w:t>ex</w:t>
      </w:r>
      <w:del w:id="205" w:author="Autor">
        <w:r w:rsidR="00083609" w:rsidRPr="002256AE" w:rsidDel="00AA7A49">
          <w:delText>-</w:delText>
        </w:r>
      </w:del>
      <w:ins w:id="206" w:author="Autor">
        <w:r w:rsidR="00AA7A49">
          <w:t xml:space="preserve"> </w:t>
        </w:r>
      </w:ins>
      <w:r w:rsidR="00083609" w:rsidRPr="002256AE">
        <w:t>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733B0015" w:rsidR="00F61C24" w:rsidRPr="008E0529" w:rsidRDefault="00F61C24" w:rsidP="00F61C24">
      <w:pPr>
        <w:numPr>
          <w:ilvl w:val="1"/>
          <w:numId w:val="32"/>
        </w:numPr>
        <w:spacing w:before="120" w:line="264" w:lineRule="auto"/>
        <w:jc w:val="both"/>
      </w:pPr>
      <w:r w:rsidRPr="008E0529">
        <w:t>V prípade druhej ex</w:t>
      </w:r>
      <w:ins w:id="207" w:author="Autor">
        <w:r w:rsidR="00AA7A49">
          <w:t xml:space="preserve"> </w:t>
        </w:r>
      </w:ins>
      <w:del w:id="208" w:author="Autor">
        <w:r w:rsidRPr="008E0529" w:rsidDel="00AA7A49">
          <w:delText>-</w:delText>
        </w:r>
      </w:del>
      <w:proofErr w:type="spellStart"/>
      <w:r w:rsidRPr="008E0529">
        <w:t>ante</w:t>
      </w:r>
      <w:proofErr w:type="spellEnd"/>
      <w:r w:rsidRPr="008E0529">
        <w:t xml:space="preserve"> kontroly je v kapitole 3.3.7.2.2 Systému riadenia EŠIF osobitne upravená spolupráca s ÚVO v nadväznosti na ustanovenie § 169 odsek 2 zákona o VO. V prípade, že </w:t>
      </w:r>
      <w:r w:rsidR="00D54E2A">
        <w:t>P</w:t>
      </w:r>
      <w:r w:rsidRPr="008E0529">
        <w:t xml:space="preserve">rijímateľ podal proti rozhodnutiu ÚVO odvolanie, zasiela </w:t>
      </w:r>
      <w:r w:rsidR="00D54E2A">
        <w:t>P</w:t>
      </w:r>
      <w:r w:rsidRPr="008E0529">
        <w:t xml:space="preserve">oskytovateľovi písomné vyhotovenie odvolania. Ak </w:t>
      </w:r>
      <w:r w:rsidR="00D54E2A">
        <w:t>P</w:t>
      </w:r>
      <w:r w:rsidRPr="008E0529">
        <w:t>rijímateľ podpíše zmluvu s úspešným uchádzačom pred riadnym ukončením tejto kontroly</w:t>
      </w:r>
      <w:ins w:id="209" w:author="Autor">
        <w:r w:rsidR="00AA7A49">
          <w:t xml:space="preserve"> </w:t>
        </w:r>
        <w:r w:rsidR="00AA7A49" w:rsidRPr="00794BEC">
          <w:t xml:space="preserve">a </w:t>
        </w:r>
        <w:r w:rsidR="00AA7A49">
          <w:t>Poskytovateľ</w:t>
        </w:r>
        <w:r w:rsidR="00AA7A49" w:rsidRPr="00794BEC">
          <w:t xml:space="preserve"> identifikuje pri ex post kontrole VO nedostatky, ktoré mali alebo mohli mať vplyv na výsledok VO, určí zodpovedajúcu výšku </w:t>
        </w:r>
        <w:r w:rsidR="00AA7A49">
          <w:t>e</w:t>
        </w:r>
        <w:r w:rsidR="00AA7A49" w:rsidRPr="00794BEC">
          <w:t xml:space="preserve">x </w:t>
        </w:r>
        <w:proofErr w:type="spellStart"/>
        <w:r w:rsidR="00AA7A49" w:rsidRPr="00794BEC">
          <w:t>ante</w:t>
        </w:r>
        <w:proofErr w:type="spellEnd"/>
        <w:r w:rsidR="00AA7A49" w:rsidRPr="00794BEC">
          <w:t xml:space="preserve"> finančnej opravy alebo nepripustí výdavky vyplývajúce z predmetnej zmluvy do financovania v plnom rozsahu</w:t>
        </w:r>
        <w:r w:rsidR="00AA7A49">
          <w:t>.</w:t>
        </w:r>
      </w:ins>
      <w:del w:id="210" w:author="Autor">
        <w:r w:rsidRPr="008E0529" w:rsidDel="00AA7A49">
          <w:delText>, resp. vôbec nepredloží dokumentáciu k VO na túto kontrolu,</w:delText>
        </w:r>
      </w:del>
      <w:r w:rsidRPr="008E0529">
        <w:t xml:space="preserve"> </w:t>
      </w:r>
      <w:del w:id="211" w:author="Autor">
        <w:r w:rsidRPr="008E0529" w:rsidDel="00AA7A49">
          <w:delText xml:space="preserve">uvedenú skutočnosť bude môcť </w:delText>
        </w:r>
        <w:r w:rsidR="00D54E2A" w:rsidDel="00AA7A49">
          <w:delText>P</w:delText>
        </w:r>
        <w:r w:rsidRPr="008E0529" w:rsidDel="00AA7A49">
          <w:delText xml:space="preserve">oskytovateľ vyhodnotiť ako </w:delText>
        </w:r>
        <w:r w:rsidR="00D54E2A" w:rsidRPr="002256AE" w:rsidDel="00AA7A49">
          <w:rPr>
            <w:bCs/>
          </w:rPr>
          <w:delText>porušenie podmienok pre poskytnutie NFP, pre ktoré možno mimoriadne ukončiť Projekt</w:delText>
        </w:r>
        <w:r w:rsidRPr="008E0529" w:rsidDel="00AA7A49">
          <w:delText>.</w:delText>
        </w:r>
      </w:del>
    </w:p>
    <w:p w14:paraId="62AEAD9A" w14:textId="6FE4881E"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w:t>
      </w:r>
      <w:ins w:id="212" w:author="Autor">
        <w:r w:rsidR="00E27FFA">
          <w:t>P</w:t>
        </w:r>
      </w:ins>
      <w:del w:id="213" w:author="Autor">
        <w:r w:rsidR="00632461" w:rsidRPr="00A50F05" w:rsidDel="00E27FFA">
          <w:delText>p</w:delText>
        </w:r>
      </w:del>
      <w:r w:rsidR="00632461" w:rsidRPr="00A50F05">
        <w:t>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214"/>
      <w:r w:rsidRPr="002256AE">
        <w:t xml:space="preserve">iných nevyhnutných úkonov </w:t>
      </w:r>
      <w:commentRangeEnd w:id="214"/>
      <w:r w:rsidRPr="002256AE">
        <w:commentReference w:id="214"/>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4E2DB254"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w:t>
      </w:r>
      <w:proofErr w:type="spellStart"/>
      <w:r w:rsidRPr="002256AE">
        <w:t>vo</w:t>
      </w:r>
      <w:proofErr w:type="spellEnd"/>
      <w:r w:rsidRPr="002256AE">
        <w:t xml:space="preserve"> fáze otvárania ponúk a rovnako aj ako </w:t>
      </w:r>
      <w:del w:id="215" w:author="Autor">
        <w:r w:rsidRPr="002256AE" w:rsidDel="00E27FFA">
          <w:delText xml:space="preserve">nehlasujúci </w:delText>
        </w:r>
      </w:del>
      <w:r w:rsidRPr="002256AE">
        <w:t xml:space="preserve">člen komisie </w:t>
      </w:r>
      <w:del w:id="216" w:author="Autor">
        <w:r w:rsidRPr="002256AE" w:rsidDel="00E27FFA">
          <w:delText xml:space="preserve">na </w:delText>
        </w:r>
      </w:del>
      <w:ins w:id="217" w:author="Autor">
        <w:r w:rsidR="00E27FFA">
          <w:t xml:space="preserve">bez práva </w:t>
        </w:r>
      </w:ins>
      <w:r w:rsidRPr="002256AE">
        <w:t>vyhodno</w:t>
      </w:r>
      <w:del w:id="218" w:author="Autor">
        <w:r w:rsidRPr="002256AE" w:rsidDel="00E27FFA">
          <w:delText>tenie</w:delText>
        </w:r>
      </w:del>
      <w:ins w:id="219" w:author="Autor">
        <w:r w:rsidR="00E27FFA">
          <w:t>covať</w:t>
        </w:r>
      </w:ins>
      <w:del w:id="220" w:author="Autor">
        <w:r w:rsidRPr="002256AE" w:rsidDel="00E27FFA">
          <w:delText xml:space="preserve"> </w:delText>
        </w:r>
      </w:del>
      <w:ins w:id="221" w:author="Autor">
        <w:r w:rsidR="00E27FFA">
          <w:t xml:space="preserve"> </w:t>
        </w:r>
      </w:ins>
      <w:r w:rsidRPr="002256AE">
        <w:t>pon</w:t>
      </w:r>
      <w:del w:id="222" w:author="Autor">
        <w:r w:rsidRPr="002256AE" w:rsidDel="00E27FFA">
          <w:delText>ú</w:delText>
        </w:r>
      </w:del>
      <w:ins w:id="223" w:author="Autor">
        <w:r w:rsidR="00E27FFA">
          <w:t>u</w:t>
        </w:r>
      </w:ins>
      <w:r w:rsidRPr="002256AE">
        <w:t>k</w:t>
      </w:r>
      <w:ins w:id="224" w:author="Autor">
        <w:r w:rsidR="00E27FFA">
          <w:t>y</w:t>
        </w:r>
      </w:ins>
      <w:r w:rsidRPr="002256AE">
        <w:t xml:space="preserve">.                 </w:t>
      </w:r>
      <w:r w:rsidRPr="002256AE">
        <w:br/>
      </w:r>
      <w:del w:id="225" w:author="Autor">
        <w:r w:rsidRPr="002256AE" w:rsidDel="00E27FFA">
          <w:br/>
        </w:r>
      </w:del>
      <w:r w:rsidRPr="002256AE">
        <w:t xml:space="preserve">Ak Poskytovateľ oznámi Prijímateľovi svoj záujem zúčastniť sa na otváraní ponúk alebo </w:t>
      </w:r>
      <w:r w:rsidRPr="002256AE">
        <w:lastRenderedPageBreak/>
        <w:t xml:space="preserve">ako </w:t>
      </w:r>
      <w:del w:id="226" w:author="Autor">
        <w:r w:rsidRPr="002256AE" w:rsidDel="00E27FFA">
          <w:delText xml:space="preserve">nehlasujúci </w:delText>
        </w:r>
      </w:del>
      <w:r w:rsidRPr="002256AE">
        <w:t>člen komisie</w:t>
      </w:r>
      <w:ins w:id="227" w:author="Autor">
        <w:r w:rsidR="00E27FFA">
          <w:t xml:space="preserve"> bez práva </w:t>
        </w:r>
      </w:ins>
      <w:del w:id="228" w:author="Autor">
        <w:r w:rsidRPr="002256AE" w:rsidDel="00E27FFA">
          <w:delText xml:space="preserve"> na </w:delText>
        </w:r>
      </w:del>
      <w:r w:rsidRPr="002256AE">
        <w:t>vyhodno</w:t>
      </w:r>
      <w:del w:id="229" w:author="Autor">
        <w:r w:rsidRPr="002256AE" w:rsidDel="00E27FFA">
          <w:delText>t</w:delText>
        </w:r>
      </w:del>
      <w:ins w:id="230" w:author="Autor">
        <w:r w:rsidR="00E27FFA">
          <w:t>covať</w:t>
        </w:r>
      </w:ins>
      <w:del w:id="231" w:author="Autor">
        <w:r w:rsidRPr="002256AE" w:rsidDel="00E27FFA">
          <w:delText>enie</w:delText>
        </w:r>
      </w:del>
      <w:r w:rsidRPr="002256AE">
        <w:t xml:space="preserve"> pon</w:t>
      </w:r>
      <w:ins w:id="232" w:author="Autor">
        <w:r w:rsidR="00E27FFA">
          <w:t>u</w:t>
        </w:r>
      </w:ins>
      <w:del w:id="233" w:author="Autor">
        <w:r w:rsidRPr="002256AE" w:rsidDel="00E27FFA">
          <w:delText>ú</w:delText>
        </w:r>
      </w:del>
      <w:r w:rsidRPr="002256AE">
        <w:t>k</w:t>
      </w:r>
      <w:ins w:id="234" w:author="Autor">
        <w:r w:rsidR="00E27FFA">
          <w:t>y</w:t>
        </w:r>
      </w:ins>
      <w:r w:rsidRPr="002256AE">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4A1F1662"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w:t>
      </w:r>
      <w:ins w:id="235" w:author="Autor">
        <w:r w:rsidR="00E27FFA">
          <w:t xml:space="preserve"> </w:t>
        </w:r>
      </w:ins>
      <w:del w:id="236" w:author="Autor">
        <w:r w:rsidRPr="002256AE" w:rsidDel="00E27FFA">
          <w:delText>-</w:delText>
        </w:r>
      </w:del>
      <w:proofErr w:type="spellStart"/>
      <w:r w:rsidRPr="002256AE">
        <w:t>ante</w:t>
      </w:r>
      <w:proofErr w:type="spellEnd"/>
      <w:r w:rsidRPr="002256AE">
        <w:t xml:space="preserve"> finančná oprava),</w:t>
      </w:r>
    </w:p>
    <w:p w14:paraId="3D329D78" w14:textId="25AA8D96"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ins w:id="237" w:author="Autor">
        <w:r w:rsidR="00E27FFA">
          <w:t xml:space="preserve"> </w:t>
        </w:r>
      </w:ins>
      <w:del w:id="238" w:author="Autor">
        <w:r w:rsidRPr="002256AE" w:rsidDel="00E27FFA">
          <w:delText>-</w:delText>
        </w:r>
      </w:del>
      <w:r w:rsidRPr="002256AE">
        <w:t xml:space="preserve">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63943CA1"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del w:id="239" w:author="Autor">
        <w:r w:rsidRPr="002256AE" w:rsidDel="00E27FFA">
          <w:delText>-</w:delText>
        </w:r>
      </w:del>
      <w:ins w:id="240" w:author="Autor">
        <w:r w:rsidR="00E27FFA">
          <w:t xml:space="preserve"> </w:t>
        </w:r>
      </w:ins>
      <w:r w:rsidRPr="002256AE">
        <w:t>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581AB986"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w:t>
      </w:r>
      <w:ins w:id="241" w:author="Autor">
        <w:r w:rsidR="00E27FFA">
          <w:t xml:space="preserve"> </w:t>
        </w:r>
      </w:ins>
      <w:del w:id="242" w:author="Autor">
        <w:r w:rsidRPr="002256AE" w:rsidDel="00E27FFA">
          <w:delText>-</w:delText>
        </w:r>
      </w:del>
      <w:proofErr w:type="spellStart"/>
      <w:r w:rsidRPr="002256AE">
        <w:t>ante</w:t>
      </w:r>
      <w:proofErr w:type="spellEnd"/>
      <w:r w:rsidRPr="002256AE">
        <w:t xml:space="preserve"> kontroly pred vyhlásením VO uvedené v kapitole 3.3.7</w:t>
      </w:r>
      <w:r w:rsidR="00F61C24">
        <w:t>.2.1</w:t>
      </w:r>
      <w:r w:rsidR="00E624DD">
        <w:t xml:space="preserve"> </w:t>
      </w:r>
      <w:r w:rsidR="00D54E2A">
        <w:t xml:space="preserve">Systému riadenia EŠIF </w:t>
      </w:r>
      <w:r w:rsidR="00F61C24">
        <w:t xml:space="preserve">Prvá ex </w:t>
      </w:r>
      <w:proofErr w:type="spellStart"/>
      <w:r w:rsidR="00F61C24">
        <w:t>ante</w:t>
      </w:r>
      <w:proofErr w:type="spellEnd"/>
      <w:r w:rsidR="00F61C24">
        <w:t xml:space="preserve"> kontrola po</w:t>
      </w:r>
      <w:r w:rsidR="00432965">
        <w:t> vydaní rozhodnutia o schválení žiadosti o NFP</w:t>
      </w:r>
      <w:r w:rsidRPr="002256AE">
        <w:t xml:space="preserve">, </w:t>
      </w:r>
      <w:ins w:id="243" w:author="Autor">
        <w:r w:rsidR="00440BFC">
          <w:t xml:space="preserve">môže </w:t>
        </w:r>
      </w:ins>
      <w:r w:rsidRPr="002256AE">
        <w:t>ovplyv</w:t>
      </w:r>
      <w:del w:id="244" w:author="Autor">
        <w:r w:rsidRPr="002256AE" w:rsidDel="00440BFC">
          <w:delText>ňuje</w:delText>
        </w:r>
      </w:del>
      <w:ins w:id="245" w:author="Autor">
        <w:r w:rsidR="00440BFC">
          <w:t>niť</w:t>
        </w:r>
      </w:ins>
      <w:r w:rsidRPr="002256AE">
        <w:t xml:space="preserve"> možnosť určenia ex</w:t>
      </w:r>
      <w:del w:id="246" w:author="Autor">
        <w:r w:rsidRPr="002256AE" w:rsidDel="00440BFC">
          <w:delText>-</w:delText>
        </w:r>
      </w:del>
      <w:ins w:id="247" w:author="Autor">
        <w:r w:rsidR="00440BFC">
          <w:t xml:space="preserve"> </w:t>
        </w:r>
      </w:ins>
      <w:proofErr w:type="spellStart"/>
      <w:r w:rsidRPr="002256AE">
        <w:t>ante</w:t>
      </w:r>
      <w:proofErr w:type="spellEnd"/>
      <w:r w:rsidRPr="002256AE">
        <w:t xml:space="preserve"> finančnej opravy.</w:t>
      </w:r>
      <w:r w:rsidR="00D54E2A">
        <w:t xml:space="preserve"> </w:t>
      </w:r>
      <w:r w:rsidRPr="002256AE">
        <w:t>Zároveň</w:t>
      </w:r>
      <w:r w:rsidR="00A76552">
        <w:t xml:space="preserve"> </w:t>
      </w:r>
      <w:r w:rsidRPr="002256AE">
        <w:t>Prijímateľ berie na vedomie, že potvrdenie ex</w:t>
      </w:r>
      <w:del w:id="248" w:author="Autor">
        <w:r w:rsidRPr="002256AE" w:rsidDel="00440BFC">
          <w:delText>-</w:delText>
        </w:r>
      </w:del>
      <w:ins w:id="249" w:author="Autor">
        <w:r w:rsidR="00440BFC">
          <w:t xml:space="preserve"> </w:t>
        </w:r>
      </w:ins>
      <w:proofErr w:type="spellStart"/>
      <w:r w:rsidRPr="002256AE">
        <w:t>ante</w:t>
      </w:r>
      <w:proofErr w:type="spellEnd"/>
      <w:r w:rsidRPr="002256AE">
        <w:t xml:space="preserve"> finančnej opravy zo strany Poskytovateľa je viazané na splnenie všetkých požiadaviek, ktoré sú Poskytovateľom určené.</w:t>
      </w:r>
    </w:p>
    <w:p w14:paraId="427E2753" w14:textId="0C22E721"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w:t>
      </w:r>
      <w:r w:rsidRPr="002256AE">
        <w:lastRenderedPageBreak/>
        <w:t xml:space="preserve">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del w:id="250" w:author="Autor">
        <w:r w:rsidRPr="00361A25" w:rsidDel="00361A25">
          <w:delText xml:space="preserve">administratívnej </w:delText>
        </w:r>
      </w:del>
      <w:r w:rsidRPr="00361A25">
        <w:t>kontroly</w:t>
      </w:r>
      <w:ins w:id="251" w:author="Autor">
        <w:r w:rsidR="00361A25" w:rsidRPr="00361A25">
          <w:rPr>
            <w:rPrChange w:id="252" w:author="Autor">
              <w:rPr>
                <w:highlight w:val="yellow"/>
              </w:rPr>
            </w:rPrChange>
          </w:rPr>
          <w:t xml:space="preserve"> VO</w:t>
        </w:r>
      </w:ins>
      <w:r w:rsidRPr="00361A25">
        <w:t xml:space="preserve"> </w:t>
      </w:r>
      <w:del w:id="253" w:author="Autor">
        <w:r w:rsidRPr="00361A25" w:rsidDel="00361A25">
          <w:delText xml:space="preserve">Poskytovateľa </w:delText>
        </w:r>
      </w:del>
      <w:r w:rsidRPr="00361A25">
        <w:t>neumožňujú</w:t>
      </w:r>
      <w:r w:rsidRPr="002256AE">
        <w:t xml:space="preserve"> financovanie výdavkov vzniknutých z</w:t>
      </w:r>
      <w:r w:rsidR="006D25E4">
        <w:t xml:space="preserve"> </w:t>
      </w:r>
      <w:r w:rsidRPr="002256AE">
        <w:t xml:space="preserve">obstarávania tovarov, služieb, stavebných prác  alebo iných postupov. </w:t>
      </w:r>
    </w:p>
    <w:p w14:paraId="7CB7846C" w14:textId="0EC4FD6D"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 xml:space="preserve">strany </w:t>
      </w:r>
      <w:del w:id="254" w:author="Autor">
        <w:r w:rsidR="00F61C24" w:rsidRPr="006B3191" w:rsidDel="00440BFC">
          <w:delText>RO</w:delText>
        </w:r>
      </w:del>
      <w:ins w:id="255" w:author="Autor">
        <w:r w:rsidR="00440BFC">
          <w:t>Poskytovateľa</w:t>
        </w:r>
      </w:ins>
      <w:r w:rsidRPr="006B3191">
        <w:t>, resp. skôr ako bude potvrdená ex</w:t>
      </w:r>
      <w:ins w:id="256" w:author="Autor">
        <w:r w:rsidR="00440BFC">
          <w:t xml:space="preserve"> </w:t>
        </w:r>
      </w:ins>
      <w:del w:id="257" w:author="Autor">
        <w:r w:rsidRPr="006B3191" w:rsidDel="00440BFC">
          <w:delText>-</w:delText>
        </w:r>
      </w:del>
      <w:proofErr w:type="spellStart"/>
      <w:r w:rsidRPr="006B3191">
        <w:t>ante</w:t>
      </w:r>
      <w:proofErr w:type="spellEnd"/>
      <w:r w:rsidRPr="006B3191">
        <w:t xml:space="preserve"> finančná oprava.</w:t>
      </w:r>
    </w:p>
    <w:p w14:paraId="38707C08" w14:textId="393BE927" w:rsidR="00F61C24" w:rsidRPr="000748DF" w:rsidRDefault="00F61C24">
      <w:pPr>
        <w:numPr>
          <w:ilvl w:val="1"/>
          <w:numId w:val="32"/>
        </w:numPr>
        <w:tabs>
          <w:tab w:val="clear" w:pos="540"/>
          <w:tab w:val="num" w:pos="142"/>
        </w:tabs>
        <w:spacing w:before="120" w:line="264" w:lineRule="auto"/>
        <w:ind w:left="426" w:hanging="426"/>
        <w:jc w:val="both"/>
        <w:pPrChange w:id="258" w:author="Autor">
          <w:pPr>
            <w:numPr>
              <w:ilvl w:val="1"/>
              <w:numId w:val="32"/>
            </w:numPr>
            <w:tabs>
              <w:tab w:val="num" w:pos="540"/>
            </w:tabs>
            <w:spacing w:before="120" w:line="264" w:lineRule="auto"/>
            <w:ind w:left="540" w:hanging="540"/>
            <w:jc w:val="both"/>
          </w:pPr>
        </w:pPrChange>
      </w:pPr>
      <w:r w:rsidRPr="000748DF">
        <w:t xml:space="preserve">Ak Prijímateľ realizuje </w:t>
      </w:r>
      <w:r w:rsidR="003E27B3">
        <w:t xml:space="preserve">VO </w:t>
      </w:r>
      <w:r w:rsidRPr="000748DF">
        <w:t>postupom zadávania zákazky s využitím elektronického trhoviska podľa § 109 a</w:t>
      </w:r>
      <w:r w:rsidR="00632461">
        <w:t>ž</w:t>
      </w:r>
      <w:r w:rsidRPr="000748DF">
        <w:t xml:space="preserve"> § </w:t>
      </w:r>
      <w:r w:rsidR="00632461" w:rsidRPr="000748DF">
        <w:t>11</w:t>
      </w:r>
      <w:r w:rsidR="003E27B3">
        <w:t>1</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7C9B255"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w:t>
      </w:r>
      <w:del w:id="259" w:author="Autor">
        <w:r w:rsidRPr="00361A25" w:rsidDel="00361A25">
          <w:delText xml:space="preserve">administratívnej </w:delText>
        </w:r>
      </w:del>
      <w:ins w:id="260" w:author="Autor">
        <w:r w:rsidR="00361A25" w:rsidRPr="00361A25">
          <w:rPr>
            <w:rPrChange w:id="261" w:author="Autor">
              <w:rPr>
                <w:highlight w:val="yellow"/>
              </w:rPr>
            </w:rPrChange>
          </w:rPr>
          <w:t>finančnej</w:t>
        </w:r>
        <w:r w:rsidR="00361A25" w:rsidRPr="00361A25">
          <w:t xml:space="preserve"> </w:t>
        </w:r>
      </w:ins>
      <w:r w:rsidRPr="00361A25">
        <w:t>kontroly VO, resp. po potvrdení</w:t>
      </w:r>
      <w:r w:rsidRPr="002256AE">
        <w:t xml:space="preserve"> určenia ex</w:t>
      </w:r>
      <w:ins w:id="262" w:author="Autor">
        <w:r w:rsidR="00440BFC">
          <w:t xml:space="preserve"> </w:t>
        </w:r>
      </w:ins>
      <w:del w:id="263" w:author="Autor">
        <w:r w:rsidRPr="002256AE" w:rsidDel="00440BFC">
          <w:delText>-</w:delText>
        </w:r>
      </w:del>
      <w:proofErr w:type="spellStart"/>
      <w:r w:rsidRPr="002256AE">
        <w:t>ante</w:t>
      </w:r>
      <w:proofErr w:type="spellEnd"/>
      <w:r w:rsidRPr="002256AE">
        <w:t xml:space="preserve"> finančnej opravy. Ustanovenie predchádzajúcej vety neplatí v prípade, ak Žiadosť o platbu neobsahuje deklarované výdavky vzniknuté na základe obstarávania služieb, tovarov a stavebných prác. </w:t>
      </w:r>
    </w:p>
    <w:p w14:paraId="2F6A23C8" w14:textId="7F52465F"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r w:rsidR="006B6E71">
        <w:t>a</w:t>
      </w:r>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w:t>
      </w:r>
      <w:ins w:id="264" w:author="Autor">
        <w:r w:rsidR="00440BFC" w:rsidRPr="00307126">
          <w:t xml:space="preserve">v príslušnej verzii  </w:t>
        </w:r>
      </w:ins>
      <w:r w:rsidRPr="002256AE">
        <w:t>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1262A53F" w:rsidR="00EE0DF4" w:rsidRPr="002256AE" w:rsidRDefault="00083609">
      <w:pPr>
        <w:pStyle w:val="Odsekzoznamu1"/>
        <w:spacing w:before="120" w:after="120"/>
        <w:ind w:left="426"/>
        <w:contextualSpacing w:val="0"/>
        <w:jc w:val="both"/>
      </w:pPr>
      <w:r w:rsidRPr="002256AE">
        <w:lastRenderedPageBreak/>
        <w:t xml:space="preserve">to všetko pred podpisom zmluvy na dodávku tovarov, služieb alebo stavebných prác                s úspešným uchádzačom a ak nedôjde k odstráneniu protiprávneho stavu, </w:t>
      </w:r>
      <w:r w:rsidR="00F61C24" w:rsidRPr="00F61C24">
        <w:t>Poskytovateľ nepripustí výdavky, ktoré vzniknú z takéhoto VO do financovania v plnom rozsahu alebo uplatní zodpovedajúcu výšku ex</w:t>
      </w:r>
      <w:ins w:id="265" w:author="Autor">
        <w:r w:rsidR="00440BFC">
          <w:t xml:space="preserve"> </w:t>
        </w:r>
      </w:ins>
      <w:del w:id="266" w:author="Autor">
        <w:r w:rsidR="00F61C24" w:rsidRPr="00F61C24" w:rsidDel="00440BFC">
          <w:delText>-</w:delText>
        </w:r>
      </w:del>
      <w:proofErr w:type="spellStart"/>
      <w:r w:rsidR="00F61C24" w:rsidRPr="00F61C24">
        <w:t>ante</w:t>
      </w:r>
      <w:proofErr w:type="spellEnd"/>
      <w:r w:rsidR="00F61C24" w:rsidRPr="00F61C24">
        <w:t xml:space="preserv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4668BEA7"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w:t>
      </w:r>
      <w:proofErr w:type="spellStart"/>
      <w:r w:rsidRPr="002256AE">
        <w:t>ŽoP</w:t>
      </w:r>
      <w:proofErr w:type="spellEnd"/>
      <w:r w:rsidRPr="002256AE">
        <w:t xml:space="preserve">,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w:t>
      </w:r>
      <w:ins w:id="267" w:author="Autor">
        <w:r w:rsidR="00440BFC">
          <w:t>x</w:t>
        </w:r>
      </w:ins>
      <w:del w:id="268" w:author="Autor">
        <w:r w:rsidRPr="002256AE" w:rsidDel="00440BFC">
          <w:delText>x-</w:delText>
        </w:r>
      </w:del>
      <w:ins w:id="269" w:author="Autor">
        <w:r w:rsidR="00440BFC">
          <w:t xml:space="preserve"> </w:t>
        </w:r>
      </w:ins>
      <w:proofErr w:type="spellStart"/>
      <w:r w:rsidRPr="002256AE">
        <w:t>ante</w:t>
      </w:r>
      <w:proofErr w:type="spellEnd"/>
      <w:r w:rsidRPr="002256AE">
        <w:t xml:space="preserve"> finančnej opravy. Vo veci určenia ex</w:t>
      </w:r>
      <w:ins w:id="270" w:author="Autor">
        <w:r w:rsidR="00440BFC">
          <w:t xml:space="preserve"> </w:t>
        </w:r>
      </w:ins>
      <w:del w:id="271" w:author="Autor">
        <w:r w:rsidRPr="002256AE" w:rsidDel="00440BFC">
          <w:delText>-</w:delText>
        </w:r>
      </w:del>
      <w:proofErr w:type="spellStart"/>
      <w:r w:rsidRPr="002256AE">
        <w:t>ante</w:t>
      </w:r>
      <w:proofErr w:type="spellEnd"/>
      <w:r w:rsidRPr="002256AE">
        <w:t xml:space="preserv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w:t>
      </w:r>
      <w:proofErr w:type="spellStart"/>
      <w:r w:rsidRPr="002256AE">
        <w:t>ex-ante</w:t>
      </w:r>
      <w:proofErr w:type="spellEnd"/>
      <w:r w:rsidRPr="002256AE">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del w:id="272" w:author="Autor">
        <w:r w:rsidRPr="002256AE" w:rsidDel="00440BFC">
          <w:delText>-</w:delText>
        </w:r>
      </w:del>
      <w:ins w:id="273" w:author="Autor">
        <w:r w:rsidR="00440BFC">
          <w:t xml:space="preserve"> </w:t>
        </w:r>
      </w:ins>
      <w:proofErr w:type="spellStart"/>
      <w:r w:rsidRPr="002256AE">
        <w:t>ante</w:t>
      </w:r>
      <w:proofErr w:type="spellEnd"/>
      <w:r w:rsidRPr="002256AE">
        <w:t xml:space="preserve"> finančnej </w:t>
      </w:r>
      <w:r w:rsidR="00F61C24">
        <w:t>opravy</w:t>
      </w:r>
      <w:r w:rsidRPr="002256AE">
        <w:t>. V prípade uzatvoreného dodatku k existujúcej zmluve na dodávku tovarov, služieb alebo stavebných prác medzi Prijímateľom a Dodávateľom Projektu sa ustanovenie týkajúce sa pripustenia súvisiacich výdavkov do financovania a ex</w:t>
      </w:r>
      <w:del w:id="274" w:author="Autor">
        <w:r w:rsidRPr="002256AE" w:rsidDel="00440BFC">
          <w:delText>-</w:delText>
        </w:r>
      </w:del>
      <w:ins w:id="275" w:author="Autor">
        <w:r w:rsidR="00440BFC">
          <w:t xml:space="preserve"> </w:t>
        </w:r>
      </w:ins>
      <w:proofErr w:type="spellStart"/>
      <w:r w:rsidRPr="002256AE">
        <w:t>ante</w:t>
      </w:r>
      <w:proofErr w:type="spellEnd"/>
      <w:r w:rsidRPr="002256AE">
        <w:t xml:space="preserve"> finančnej opravy uvedené v prvej vete tohto odseku použijú obdobne, ak došlo k identifikovaniu obdobných nedostatkov. </w:t>
      </w:r>
    </w:p>
    <w:p w14:paraId="66F83C36" w14:textId="29D0F8B4" w:rsidR="00F61C24" w:rsidRDefault="00F61C24">
      <w:pPr>
        <w:numPr>
          <w:ilvl w:val="1"/>
          <w:numId w:val="32"/>
        </w:numPr>
        <w:tabs>
          <w:tab w:val="clear" w:pos="540"/>
        </w:tabs>
        <w:spacing w:before="120" w:line="264" w:lineRule="auto"/>
        <w:ind w:left="426"/>
        <w:jc w:val="both"/>
        <w:pPrChange w:id="276" w:author="Autor">
          <w:pPr>
            <w:numPr>
              <w:ilvl w:val="1"/>
              <w:numId w:val="32"/>
            </w:numPr>
            <w:tabs>
              <w:tab w:val="num" w:pos="540"/>
            </w:tabs>
            <w:spacing w:before="120" w:line="264" w:lineRule="auto"/>
            <w:ind w:left="540" w:hanging="540"/>
            <w:jc w:val="both"/>
          </w:pPr>
        </w:pPrChange>
      </w:pPr>
      <w:r w:rsidRPr="00324EB2">
        <w:t xml:space="preserve">V prípade uplatnenia ex </w:t>
      </w:r>
      <w:proofErr w:type="spellStart"/>
      <w:r w:rsidRPr="00324EB2">
        <w:t>ante</w:t>
      </w:r>
      <w:proofErr w:type="spellEnd"/>
      <w:r w:rsidRPr="00324EB2">
        <w:t xml:space="preserv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642A1C8D" w:rsidR="00A76552" w:rsidRPr="00AC3F8B" w:rsidRDefault="00CC625F">
      <w:pPr>
        <w:numPr>
          <w:ilvl w:val="1"/>
          <w:numId w:val="32"/>
        </w:numPr>
        <w:tabs>
          <w:tab w:val="clear" w:pos="540"/>
          <w:tab w:val="num" w:pos="284"/>
        </w:tabs>
        <w:spacing w:before="120" w:line="264" w:lineRule="auto"/>
        <w:ind w:left="426"/>
        <w:jc w:val="both"/>
        <w:pPrChange w:id="277" w:author="Autor">
          <w:pPr>
            <w:numPr>
              <w:ilvl w:val="1"/>
              <w:numId w:val="32"/>
            </w:numPr>
            <w:tabs>
              <w:tab w:val="num" w:pos="540"/>
            </w:tabs>
            <w:spacing w:before="120" w:line="264" w:lineRule="auto"/>
            <w:ind w:left="540" w:hanging="540"/>
            <w:jc w:val="both"/>
          </w:pPr>
        </w:pPrChange>
      </w:pPr>
      <w:ins w:id="278" w:author="Autor">
        <w:r>
          <w:t xml:space="preserve">  </w:t>
        </w:r>
      </w:ins>
      <w:r w:rsidR="00A76552" w:rsidRPr="00AC3F8B">
        <w:t xml:space="preserve">V prípade ex </w:t>
      </w:r>
      <w:proofErr w:type="spellStart"/>
      <w:r w:rsidR="00A76552" w:rsidRPr="00AC3F8B">
        <w:t>ante</w:t>
      </w:r>
      <w:proofErr w:type="spellEnd"/>
      <w:r w:rsidR="00A76552" w:rsidRPr="00AC3F8B">
        <w:t xml:space="preserve"> </w:t>
      </w:r>
      <w:r w:rsidR="00A76552" w:rsidRPr="00AC3F8B">
        <w:rPr>
          <w:rFonts w:eastAsia="Times New Roman"/>
        </w:rPr>
        <w:t xml:space="preserve">finančnej opravy je </w:t>
      </w:r>
      <w:r w:rsidR="00C67E64">
        <w:rPr>
          <w:rFonts w:eastAsia="Times New Roman"/>
        </w:rPr>
        <w:t>P</w:t>
      </w:r>
      <w:r w:rsidR="00A76552" w:rsidRPr="00AC3F8B">
        <w:rPr>
          <w:rFonts w:eastAsia="Times New Roman"/>
        </w:rPr>
        <w:t>rijímateľ povinný pri predkladaní žiadosti o platbu postupovať nasledovne:</w:t>
      </w:r>
    </w:p>
    <w:p w14:paraId="5A163754" w14:textId="4A6C5D60"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 xml:space="preserve">nepotvrdená ex </w:t>
      </w:r>
      <w:proofErr w:type="spellStart"/>
      <w:r w:rsidRPr="008C62B0">
        <w:rPr>
          <w:iCs/>
          <w:sz w:val="22"/>
          <w:szCs w:val="22"/>
        </w:rPr>
        <w:t>ante</w:t>
      </w:r>
      <w:proofErr w:type="spellEnd"/>
      <w:r w:rsidRPr="008C62B0">
        <w:rPr>
          <w:iCs/>
          <w:sz w:val="22"/>
          <w:szCs w:val="22"/>
        </w:rPr>
        <w:t xml:space="preserve"> finančná oprava– </w:t>
      </w:r>
      <w:r w:rsidR="00C67E64">
        <w:rPr>
          <w:iCs/>
          <w:sz w:val="22"/>
          <w:szCs w:val="22"/>
        </w:rPr>
        <w:t>P</w:t>
      </w:r>
      <w:r w:rsidRPr="008C62B0">
        <w:rPr>
          <w:iCs/>
          <w:sz w:val="22"/>
          <w:szCs w:val="22"/>
        </w:rPr>
        <w:t xml:space="preserve">rijímateľ predkladá žiadosť o platbu zahŕňajúcu všetky výdavky vrátane výdavkov za nepotvrdenú ex </w:t>
      </w:r>
      <w:proofErr w:type="spellStart"/>
      <w:r w:rsidRPr="008C62B0">
        <w:rPr>
          <w:iCs/>
          <w:sz w:val="22"/>
          <w:szCs w:val="22"/>
        </w:rPr>
        <w:t>ante</w:t>
      </w:r>
      <w:proofErr w:type="spellEnd"/>
      <w:r w:rsidRPr="008C62B0">
        <w:rPr>
          <w:iCs/>
          <w:sz w:val="22"/>
          <w:szCs w:val="22"/>
        </w:rPr>
        <w:t xml:space="preserv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3A470E68" w:rsidR="00A76552" w:rsidRPr="001037B2" w:rsidRDefault="00A76552" w:rsidP="001037B2">
      <w:pPr>
        <w:pStyle w:val="Odsekzoznamu"/>
        <w:numPr>
          <w:ilvl w:val="0"/>
          <w:numId w:val="72"/>
        </w:numPr>
        <w:spacing w:before="120" w:line="264" w:lineRule="auto"/>
        <w:jc w:val="both"/>
        <w:rPr>
          <w:rFonts w:eastAsia="Calibri"/>
        </w:rPr>
      </w:pPr>
      <w:r w:rsidRPr="008C62B0">
        <w:rPr>
          <w:iCs/>
        </w:rPr>
        <w:lastRenderedPageBreak/>
        <w:t xml:space="preserve">potvrdená ex </w:t>
      </w:r>
      <w:proofErr w:type="spellStart"/>
      <w:r w:rsidRPr="008C62B0">
        <w:rPr>
          <w:iCs/>
        </w:rPr>
        <w:t>ante</w:t>
      </w:r>
      <w:proofErr w:type="spellEnd"/>
      <w:r w:rsidRPr="008C62B0">
        <w:rPr>
          <w:iCs/>
        </w:rPr>
        <w:t xml:space="preserve"> finančná oprava– </w:t>
      </w:r>
      <w:r w:rsidR="00C67E64">
        <w:rPr>
          <w:iCs/>
        </w:rPr>
        <w:t>P</w:t>
      </w:r>
      <w:r w:rsidRPr="008C62B0">
        <w:rPr>
          <w:iCs/>
        </w:rPr>
        <w:t xml:space="preserve">rijímateľ predkladá žiadosť o platbu zahŕňajúcu všetky výdavky, avšak nárokuje si sumu zníženú o potvrdenú ex </w:t>
      </w:r>
      <w:proofErr w:type="spellStart"/>
      <w:r w:rsidRPr="008C62B0">
        <w:rPr>
          <w:iCs/>
        </w:rPr>
        <w:t>ante</w:t>
      </w:r>
      <w:proofErr w:type="spellEnd"/>
      <w:r w:rsidRPr="008C62B0">
        <w:rPr>
          <w:iCs/>
        </w:rPr>
        <w:t xml:space="preserve"> finančnú opravu</w:t>
      </w:r>
      <w:r w:rsidRPr="00AC0259">
        <w:rPr>
          <w:iCs/>
        </w:rPr>
        <w:t>.</w:t>
      </w:r>
    </w:p>
    <w:p w14:paraId="147D7B4F" w14:textId="24E35A4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r w:rsidR="00020732">
        <w:t>VO</w:t>
      </w:r>
      <w:r w:rsidRPr="002256AE">
        <w:t>, spolu s určením percentuálnej výšky finančnej opravy prislúchajúcej konkrétnemu porušeniu, podľa ktorého postupuje Poskytovateľ pri určení finančnej opravy a ex</w:t>
      </w:r>
      <w:del w:id="279" w:author="Autor">
        <w:r w:rsidRPr="002256AE" w:rsidDel="00CC625F">
          <w:delText>-</w:delText>
        </w:r>
      </w:del>
      <w:ins w:id="280" w:author="Autor">
        <w:r w:rsidR="00CC625F">
          <w:t xml:space="preserve"> </w:t>
        </w:r>
      </w:ins>
      <w:proofErr w:type="spellStart"/>
      <w:r w:rsidRPr="002256AE">
        <w:t>ante</w:t>
      </w:r>
      <w:proofErr w:type="spellEnd"/>
      <w:r w:rsidRPr="002256AE">
        <w:t xml:space="preserv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7BD80D4D" w:rsidR="00EE0DF4" w:rsidRDefault="00083609">
      <w:pPr>
        <w:numPr>
          <w:ilvl w:val="1"/>
          <w:numId w:val="32"/>
        </w:numPr>
        <w:tabs>
          <w:tab w:val="clear" w:pos="540"/>
        </w:tabs>
        <w:spacing w:before="120" w:after="120"/>
        <w:ind w:left="426" w:hanging="426"/>
        <w:jc w:val="both"/>
      </w:pPr>
      <w:r w:rsidRPr="002256AE">
        <w:t xml:space="preserve">Ak v súlade s </w:t>
      </w:r>
      <w:commentRangeStart w:id="281"/>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281"/>
      <w:r w:rsidRPr="002256AE">
        <w:commentReference w:id="281"/>
      </w:r>
      <w:r w:rsidRPr="002256AE">
        <w:t xml:space="preserve"> </w:t>
      </w:r>
      <w:commentRangeStart w:id="282"/>
      <w:r w:rsidRPr="002256AE">
        <w:t xml:space="preserve">v spojení s § </w:t>
      </w:r>
      <w:r w:rsidR="00B92BB9" w:rsidRPr="002256AE">
        <w:t>8</w:t>
      </w:r>
      <w:r w:rsidRPr="002256AE">
        <w:t xml:space="preserve"> zákona o finančnej kontrole</w:t>
      </w:r>
      <w:commentRangeEnd w:id="282"/>
      <w:r w:rsidRPr="002256AE">
        <w:commentReference w:id="282"/>
      </w:r>
      <w:r w:rsidR="00FE57B2">
        <w:t xml:space="preserve"> a audite</w:t>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3E70A7B2" w:rsidR="00FB3443" w:rsidRDefault="00FB3443">
      <w:pPr>
        <w:numPr>
          <w:ilvl w:val="1"/>
          <w:numId w:val="32"/>
        </w:numPr>
        <w:tabs>
          <w:tab w:val="clear" w:pos="540"/>
        </w:tabs>
        <w:spacing w:before="120" w:after="120"/>
        <w:ind w:left="426" w:hanging="426"/>
        <w:jc w:val="both"/>
      </w:pPr>
      <w:commentRangeStart w:id="283"/>
      <w:r>
        <w:t xml:space="preserve">Na </w:t>
      </w:r>
      <w:r w:rsidR="00787D17">
        <w:t xml:space="preserve">postupy zadávania zákaziek </w:t>
      </w:r>
      <w:r>
        <w:t xml:space="preserve">uskutočnené pre </w:t>
      </w:r>
      <w:r w:rsidRPr="0004112C">
        <w:t xml:space="preserve">výdavky vykazované zjednodušeným spôsobom vykazovania </w:t>
      </w:r>
      <w:r>
        <w:t>sa ustanovenia tohto článku nevzťahujú.</w:t>
      </w:r>
      <w:commentRangeEnd w:id="283"/>
      <w:r>
        <w:rPr>
          <w:rStyle w:val="Odkaznakomentr"/>
          <w:rFonts w:eastAsia="Times New Roman"/>
          <w:lang w:val="x-none" w:eastAsia="x-none"/>
        </w:rPr>
        <w:commentReference w:id="283"/>
      </w:r>
    </w:p>
    <w:p w14:paraId="34D31666" w14:textId="02DE30E8" w:rsidR="00632461" w:rsidRDefault="00632461">
      <w:pPr>
        <w:numPr>
          <w:ilvl w:val="1"/>
          <w:numId w:val="32"/>
        </w:numPr>
        <w:tabs>
          <w:tab w:val="clear" w:pos="540"/>
          <w:tab w:val="num" w:pos="426"/>
        </w:tabs>
        <w:spacing w:before="120" w:after="200" w:line="264" w:lineRule="auto"/>
        <w:ind w:left="426"/>
        <w:jc w:val="both"/>
        <w:rPr>
          <w:lang w:eastAsia="x-none"/>
        </w:rPr>
        <w:pPrChange w:id="284" w:author="Autor">
          <w:pPr>
            <w:numPr>
              <w:ilvl w:val="1"/>
              <w:numId w:val="32"/>
            </w:numPr>
            <w:tabs>
              <w:tab w:val="num" w:pos="540"/>
            </w:tabs>
            <w:spacing w:before="120" w:after="200" w:line="264" w:lineRule="auto"/>
            <w:ind w:left="540" w:hanging="540"/>
            <w:jc w:val="both"/>
          </w:pPr>
        </w:pPrChange>
      </w:pPr>
      <w:r>
        <w:rPr>
          <w:lang w:eastAsia="x-none"/>
        </w:rPr>
        <w:t xml:space="preserve">Prijímateľ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0C14D2DB" w:rsidR="00632461" w:rsidRPr="001646B4" w:rsidRDefault="00632461" w:rsidP="00632461">
      <w:pPr>
        <w:numPr>
          <w:ilvl w:val="1"/>
          <w:numId w:val="32"/>
        </w:numPr>
        <w:spacing w:before="120" w:after="200" w:line="264" w:lineRule="auto"/>
        <w:jc w:val="both"/>
        <w:rPr>
          <w:lang w:eastAsia="x-none"/>
        </w:rPr>
      </w:pPr>
      <w:r w:rsidRPr="001646B4">
        <w:rPr>
          <w:lang w:eastAsia="x-none"/>
        </w:rPr>
        <w:t xml:space="preserve">Poskytovateľ môže odmietnuť výkon </w:t>
      </w:r>
      <w:del w:id="285" w:author="Autor">
        <w:r w:rsidRPr="00361A25" w:rsidDel="00361A25">
          <w:rPr>
            <w:lang w:eastAsia="x-none"/>
          </w:rPr>
          <w:delText xml:space="preserve">administratívnej </w:delText>
        </w:r>
      </w:del>
      <w:ins w:id="286" w:author="Autor">
        <w:r w:rsidR="00361A25" w:rsidRPr="00361A25">
          <w:rPr>
            <w:lang w:eastAsia="x-none"/>
            <w:rPrChange w:id="287" w:author="Autor">
              <w:rPr>
                <w:highlight w:val="yellow"/>
                <w:lang w:eastAsia="x-none"/>
              </w:rPr>
            </w:rPrChange>
          </w:rPr>
          <w:t>kontroly VO/</w:t>
        </w:r>
      </w:ins>
      <w:r w:rsidRPr="00361A25">
        <w:rPr>
          <w:lang w:eastAsia="x-none"/>
        </w:rPr>
        <w:t>finančnej kontroly VO v</w:t>
      </w:r>
      <w:r w:rsidRPr="001646B4">
        <w:rPr>
          <w:lang w:eastAsia="x-none"/>
        </w:rPr>
        <w:t xml:space="preserve">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w:t>
      </w:r>
      <w:ins w:id="288" w:author="Autor">
        <w:r w:rsidR="00361A25" w:rsidRPr="00014303">
          <w:rPr>
            <w:lang w:eastAsia="x-none"/>
          </w:rPr>
          <w:t xml:space="preserve">kontroly VO/finančnej kontroly VO </w:t>
        </w:r>
      </w:ins>
      <w:del w:id="289" w:author="Autor">
        <w:r w:rsidRPr="00361A25" w:rsidDel="00361A25">
          <w:rPr>
            <w:highlight w:val="yellow"/>
            <w:lang w:eastAsia="x-none"/>
            <w:rPrChange w:id="290" w:author="Autor">
              <w:rPr>
                <w:lang w:eastAsia="x-none"/>
              </w:rPr>
            </w:rPrChange>
          </w:rPr>
          <w:delText>administratívnej finančnej kontroly</w:delText>
        </w:r>
      </w:del>
      <w:r w:rsidRPr="001646B4">
        <w:rPr>
          <w:lang w:eastAsia="x-none"/>
        </w:rPr>
        <w:t xml:space="preserve">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291"/>
      <w:r w:rsidRPr="002256AE">
        <w:t>áslednú monitorovaciu správu Projektu po Finančnom ukončení Projektu po dobu udržateľnosti Projektu, prípadne ak to určí Poskytovateľ.</w:t>
      </w:r>
      <w:commentRangeEnd w:id="291"/>
      <w:r w:rsidRPr="00520399">
        <w:rPr>
          <w:rStyle w:val="Odkaznakomentr"/>
          <w:sz w:val="24"/>
        </w:rPr>
        <w:commentReference w:id="291"/>
      </w:r>
    </w:p>
    <w:p w14:paraId="0C600851" w14:textId="48BD06C3" w:rsidR="00EE0DF4" w:rsidRPr="002256AE" w:rsidRDefault="00083609">
      <w:pPr>
        <w:numPr>
          <w:ilvl w:val="1"/>
          <w:numId w:val="30"/>
        </w:numPr>
        <w:tabs>
          <w:tab w:val="clear" w:pos="540"/>
        </w:tabs>
        <w:spacing w:before="120" w:after="120"/>
        <w:ind w:left="426" w:hanging="426"/>
        <w:jc w:val="both"/>
      </w:pPr>
      <w:r w:rsidRPr="002256AE">
        <w:t xml:space="preserve">Prijímateľ je povinný predkladať Poskytovateľovi spolu s každým zúčtovaním zálohovej platby, priebežnou platbou alebo poskytnutím </w:t>
      </w:r>
      <w:proofErr w:type="spellStart"/>
      <w:r w:rsidRPr="002256AE">
        <w:t>predfinancovania</w:t>
      </w:r>
      <w:proofErr w:type="spellEnd"/>
      <w:r w:rsidRPr="002256AE">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w:t>
      </w:r>
      <w:r w:rsidR="00F61C24" w:rsidRPr="008E0529">
        <w:lastRenderedPageBreak/>
        <w:t xml:space="preserve">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292"/>
      <w:r w:rsidRPr="002256AE">
        <w:t>Prijímateľ</w:t>
      </w:r>
      <w:commentRangeEnd w:id="292"/>
      <w:r w:rsidRPr="002256AE">
        <w:commentReference w:id="292"/>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293"/>
      <w:r w:rsidRPr="002256AE">
        <w:t xml:space="preserve">Prijímateľ je povinný prostredníctvom ITMS2014+ poskytovať údaje o účastníkoch Projektu v rozsahu a termínoch určených Poskytovateľom. </w:t>
      </w:r>
      <w:commentRangeEnd w:id="293"/>
      <w:r w:rsidRPr="002256AE">
        <w:commentReference w:id="293"/>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294"/>
      <w:r w:rsidRPr="002256AE">
        <w:t xml:space="preserve">O zmene podmienok pre projekty generujúce príjem (podľa čl. 61 a 65 ods. 8 všeobecného nariadenia) je Prijímateľ povinný informovať Poskytovateľa </w:t>
      </w:r>
      <w:r w:rsidRPr="002256AE">
        <w:lastRenderedPageBreak/>
        <w:t>v monitorovacích správach projektu v súlade s ods. 1 tohto článku VP v rozsahu podľa požiadaviek Poskytovateľa.</w:t>
      </w:r>
      <w:commentRangeEnd w:id="294"/>
      <w:r w:rsidRPr="002256AE">
        <w:commentReference w:id="294"/>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295"/>
      <w:r w:rsidRPr="002256AE">
        <w:t>nie však neskôr ako v lehote určenej Poskytovateľom</w:t>
      </w:r>
      <w:commentRangeEnd w:id="295"/>
      <w:r w:rsidRPr="00520399">
        <w:rPr>
          <w:rStyle w:val="Odkaznakomentr"/>
          <w:sz w:val="24"/>
        </w:rPr>
        <w:commentReference w:id="295"/>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296"/>
      <w:r w:rsidRPr="002256AE">
        <w:rPr>
          <w:rFonts w:ascii="Times New Roman" w:hAnsi="Times New Roman" w:cs="Times New Roman"/>
          <w:kern w:val="0"/>
          <w:sz w:val="24"/>
          <w:szCs w:val="24"/>
        </w:rPr>
        <w:t>KOMUNIKÁCIA</w:t>
      </w:r>
      <w:commentRangeEnd w:id="296"/>
      <w:r w:rsidRPr="00520399">
        <w:rPr>
          <w:rStyle w:val="Odkaznakomentr"/>
          <w:rFonts w:ascii="Times New Roman" w:hAnsi="Times New Roman"/>
          <w:b w:val="0"/>
          <w:kern w:val="0"/>
          <w:sz w:val="24"/>
        </w:rPr>
        <w:commentReference w:id="296"/>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297"/>
      <w:r w:rsidRPr="002256AE">
        <w:rPr>
          <w:lang w:val="pl-PL"/>
        </w:rPr>
        <w:t>veľký</w:t>
      </w:r>
      <w:commentRangeEnd w:id="297"/>
      <w:r w:rsidR="00500975">
        <w:rPr>
          <w:rStyle w:val="Odkaznakomentr"/>
          <w:szCs w:val="20"/>
        </w:rPr>
        <w:commentReference w:id="297"/>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w:t>
      </w:r>
      <w:r w:rsidR="002F402A" w:rsidRPr="008E0529">
        <w:lastRenderedPageBreak/>
        <w:t>drobných predmetoch, na ktoré sa z technických objektívnych dôvodov nezmestí odkaz na EÚ, je povolené použiť len znak EÚ.</w:t>
      </w:r>
    </w:p>
    <w:p w14:paraId="0D4BB4F9" w14:textId="0973E1B4" w:rsidR="00EE0DF4" w:rsidRPr="002256AE" w:rsidRDefault="00083609">
      <w:pPr>
        <w:numPr>
          <w:ilvl w:val="0"/>
          <w:numId w:val="24"/>
        </w:numPr>
        <w:tabs>
          <w:tab w:val="clear" w:pos="360"/>
        </w:tabs>
        <w:spacing w:before="120" w:after="120"/>
        <w:ind w:left="426" w:hanging="426"/>
        <w:jc w:val="both"/>
      </w:pPr>
      <w:bookmarkStart w:id="298" w:name="_GoBack"/>
      <w:bookmarkEnd w:id="298"/>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proofErr w:type="spellStart"/>
      <w:r w:rsidR="00762912">
        <w:t>je</w:t>
      </w:r>
      <w:r w:rsidRPr="002256AE">
        <w:t>Prijímateľ</w:t>
      </w:r>
      <w:proofErr w:type="spellEnd"/>
      <w:r w:rsidRPr="002256AE">
        <w:t xml:space="preserve">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299"/>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299"/>
      <w:r w:rsidRPr="00520399">
        <w:rPr>
          <w:rStyle w:val="Odkaznakomentr"/>
          <w:rFonts w:ascii="Times New Roman" w:hAnsi="Times New Roman"/>
          <w:b w:val="0"/>
          <w:sz w:val="24"/>
        </w:rPr>
        <w:commentReference w:id="299"/>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300"/>
      <w:r w:rsidRPr="002256AE">
        <w:rPr>
          <w:bCs/>
        </w:rPr>
        <w:t>a Udržateľnosti Projektu</w:t>
      </w:r>
      <w:commentRangeEnd w:id="300"/>
      <w:r w:rsidRPr="002256AE">
        <w:rPr>
          <w:rStyle w:val="Odkaznakomentr"/>
          <w:sz w:val="24"/>
        </w:rPr>
        <w:commentReference w:id="300"/>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301"/>
      <w:r w:rsidRPr="002256AE">
        <w:rPr>
          <w:bCs/>
        </w:rPr>
        <w:t xml:space="preserve">a počas </w:t>
      </w:r>
      <w:r w:rsidRPr="002256AE">
        <w:t>Udržateľnosti Projektu</w:t>
      </w:r>
      <w:commentRangeEnd w:id="301"/>
      <w:r w:rsidRPr="00520399">
        <w:rPr>
          <w:rStyle w:val="Odkaznakomentr"/>
          <w:sz w:val="24"/>
        </w:rPr>
        <w:commentReference w:id="301"/>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302"/>
      <w:r w:rsidRPr="002256AE">
        <w:t>z osobitného predpisu</w:t>
      </w:r>
      <w:commentRangeEnd w:id="302"/>
      <w:r w:rsidRPr="002256AE">
        <w:rPr>
          <w:rStyle w:val="Odkaznakomentr"/>
          <w:sz w:val="24"/>
        </w:rPr>
        <w:commentReference w:id="302"/>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lastRenderedPageBreak/>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303"/>
      <w:r w:rsidRPr="002256AE">
        <w:rPr>
          <w:bCs/>
        </w:rPr>
        <w:t>vytvorenie alebo zabezpečenie vytvorenia diela alebo iného práva duševného vlastníctva (vrátane priemyselného vlastníctva) pre Projekt</w:t>
      </w:r>
      <w:commentRangeEnd w:id="303"/>
      <w:r w:rsidRPr="002256AE">
        <w:rPr>
          <w:rStyle w:val="Odkaznakomentr"/>
          <w:sz w:val="24"/>
          <w:lang w:val="x-none" w:eastAsia="x-none"/>
        </w:rPr>
        <w:commentReference w:id="303"/>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304"/>
      <w:r w:rsidRPr="002256AE">
        <w:rPr>
          <w:bCs/>
        </w:rPr>
        <w:t xml:space="preserve">a zabezpečiť Udržateľnosť Projektu </w:t>
      </w:r>
      <w:commentRangeEnd w:id="304"/>
      <w:r w:rsidRPr="00520399">
        <w:rPr>
          <w:rStyle w:val="Odkaznakomentr"/>
          <w:sz w:val="24"/>
        </w:rPr>
        <w:commentReference w:id="304"/>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305"/>
      <w:r w:rsidRPr="002256AE">
        <w:rPr>
          <w:bCs/>
        </w:rPr>
        <w:t>a počas Udržateľnosti Projektu</w:t>
      </w:r>
      <w:commentRangeEnd w:id="305"/>
      <w:r w:rsidRPr="00520399">
        <w:rPr>
          <w:rStyle w:val="Odkaznakomentr"/>
          <w:sz w:val="24"/>
        </w:rPr>
        <w:commentReference w:id="305"/>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lastRenderedPageBreak/>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w:t>
      </w:r>
      <w:proofErr w:type="spellStart"/>
      <w:r w:rsidRPr="002256AE">
        <w:rPr>
          <w:bCs/>
        </w:rPr>
        <w:t>nasl</w:t>
      </w:r>
      <w:proofErr w:type="spellEnd"/>
      <w:r w:rsidRPr="002256AE">
        <w:rPr>
          <w:bCs/>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306"/>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306"/>
      <w:r w:rsidRPr="002256AE">
        <w:rPr>
          <w:bCs/>
        </w:rPr>
        <w:commentReference w:id="306"/>
      </w:r>
      <w:r w:rsidRPr="002256AE">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sidRPr="002256AE">
        <w:rPr>
          <w:bCs/>
        </w:rPr>
        <w:lastRenderedPageBreak/>
        <w:t>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307"/>
      <w:r w:rsidRPr="002256AE">
        <w:t xml:space="preserve">, </w:t>
      </w:r>
      <w:r w:rsidRPr="002256AE">
        <w:rPr>
          <w:bCs/>
        </w:rPr>
        <w:t>resp. najskôr                  od 1. septembra 2013 v prípade projektov realizovaných v rámci Iniciatívy                                pre zamestnanosť mladých</w:t>
      </w:r>
      <w:commentRangeEnd w:id="307"/>
      <w:r w:rsidRPr="002256AE">
        <w:rPr>
          <w:rStyle w:val="Odkaznakomentr"/>
          <w:sz w:val="24"/>
          <w:lang w:val="x-none" w:eastAsia="x-none"/>
        </w:rPr>
        <w:commentReference w:id="307"/>
      </w:r>
      <w:r w:rsidRPr="002256AE">
        <w:t xml:space="preserve"> alebo po Ukončení realizácie hlavných aktivít Projektu, najneskôr však do uplynutia </w:t>
      </w:r>
      <w:commentRangeStart w:id="308"/>
      <w:r w:rsidRPr="002256AE">
        <w:t xml:space="preserve">3 mesiacov </w:t>
      </w:r>
      <w:commentRangeEnd w:id="308"/>
      <w:r w:rsidRPr="002256AE">
        <w:rPr>
          <w:rStyle w:val="Odkaznakomentr"/>
          <w:sz w:val="24"/>
          <w:lang w:val="x-none" w:eastAsia="x-none"/>
        </w:rPr>
        <w:commentReference w:id="308"/>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309"/>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309"/>
      <w:r w:rsidR="00FB3443">
        <w:rPr>
          <w:rStyle w:val="Odkaznakomentr"/>
          <w:rFonts w:eastAsia="Times New Roman"/>
          <w:lang w:val="x-none" w:eastAsia="x-none"/>
        </w:rPr>
        <w:commentReference w:id="309"/>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 xml:space="preserve">sú identifikovateľné, preukázateľné a sú doložené účtovnými dokladmi, ktoré sú riadne evidované u Prijímateľa v súlade s Právnymi predpismi SR; výdavok je </w:t>
      </w:r>
      <w:r w:rsidRPr="002256AE">
        <w:rPr>
          <w:bCs/>
        </w:rPr>
        <w:lastRenderedPageBreak/>
        <w:t>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xml:space="preserve">, Právnymi dokumentmi, s Právnymi predpismi SR a  právnymi aktmi EÚ upravujúcim oblasť verejného obstarávania alebo zadávania zákazky </w:t>
      </w:r>
      <w:proofErr w:type="spellStart"/>
      <w:r w:rsidRPr="002256AE">
        <w:rPr>
          <w:bCs/>
        </w:rPr>
        <w:t>in-house</w:t>
      </w:r>
      <w:proofErr w:type="spellEnd"/>
      <w:r w:rsidRPr="002256AE">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w:t>
      </w:r>
      <w:proofErr w:type="spellStart"/>
      <w:r w:rsidRPr="002256AE">
        <w:rPr>
          <w:bCs/>
        </w:rPr>
        <w:t>ŽoP</w:t>
      </w:r>
      <w:proofErr w:type="spellEnd"/>
      <w:r w:rsidRPr="002256AE">
        <w:rPr>
          <w:bCs/>
        </w:rPr>
        <w:t xml:space="preserve"> sú zaokrúhlené na dve desatinné miesta                   (1 eurocent).</w:t>
      </w:r>
    </w:p>
    <w:p w14:paraId="2D563E41" w14:textId="3A219080"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w:t>
      </w:r>
      <w:proofErr w:type="spellStart"/>
      <w:r w:rsidRPr="002256AE">
        <w:rPr>
          <w:bCs/>
        </w:rPr>
        <w:t>ŽoP</w:t>
      </w:r>
      <w:proofErr w:type="spellEnd"/>
      <w:r w:rsidRPr="002256AE">
        <w:rPr>
          <w:bCs/>
        </w:rPr>
        <w:t xml:space="preserve"> a o takto vyčíslené Neoprávnené výdavky bude ponížená suma požadovaná                           na preplatenie v rámci podanej </w:t>
      </w:r>
      <w:proofErr w:type="spellStart"/>
      <w:r w:rsidRPr="002256AE">
        <w:rPr>
          <w:bCs/>
        </w:rPr>
        <w:t>ŽoP</w:t>
      </w:r>
      <w:proofErr w:type="spellEnd"/>
      <w:r w:rsidRPr="002256AE">
        <w:rPr>
          <w:bCs/>
        </w:rPr>
        <w:t xml:space="preserve">, ak vo zvyšnej časti bude </w:t>
      </w:r>
      <w:proofErr w:type="spellStart"/>
      <w:r w:rsidRPr="002256AE">
        <w:rPr>
          <w:bCs/>
        </w:rPr>
        <w:t>ŽoP</w:t>
      </w:r>
      <w:proofErr w:type="spellEnd"/>
      <w:r w:rsidRPr="002256AE">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Pr>
          <w:bCs/>
        </w:rPr>
        <w:t>ätovnej</w:t>
      </w:r>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lastRenderedPageBreak/>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t xml:space="preserve"> </w:t>
      </w:r>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r w:rsidRPr="007967D1">
        <w:t>Podrobnosti spojené s vykonaním jednotlivých úkonov pri prevode a prechode práv a povinností sú upravené v Systéme finančného riadenia a je potrebné ich vykonať pred zrealizovaním zmeny subjektu.</w:t>
      </w:r>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33795326"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310"/>
      <w:r w:rsidRPr="002256AE">
        <w:t>alebo vyznačením Začatia realizácie hlavných aktivít Projektu v ITMS2014+.</w:t>
      </w:r>
      <w:commentRangeEnd w:id="310"/>
      <w:r w:rsidRPr="002256AE">
        <w:rPr>
          <w:rStyle w:val="Odkaznakomentr"/>
          <w:sz w:val="24"/>
        </w:rPr>
        <w:commentReference w:id="310"/>
      </w:r>
      <w:r w:rsidRPr="002256AE">
        <w:t xml:space="preserve"> </w:t>
      </w:r>
      <w:ins w:id="311" w:author="Autor">
        <w:r w:rsidR="00A63F85">
          <w:t xml:space="preserve">Ak k oznámeniu dňa Začatia realizácie hlavných aktivít Projektu podľa predchádzajúcej vety nedošlo, ale tento deň </w:t>
        </w:r>
        <w:r w:rsidR="00A63F85">
          <w:t xml:space="preserve">vyplýva z akceptácie zmeny termínu Začatia realizácie hlavných aktivít Projektu podľa článku 6 ods. 2 písm. c) bod (i) VP, </w:t>
        </w:r>
        <w:r w:rsidR="00A63F85">
          <w:t xml:space="preserve">za Začatie realizácie hlavných aktivít projektu sa považuje deň vyplývajúci z akceptácie menej významnej zmeny, bez ohľadu na to, </w:t>
        </w:r>
        <w:r w:rsidR="00A63F85" w:rsidRPr="00B4192A">
          <w:t xml:space="preserve">kedy </w:t>
        </w:r>
        <w:r w:rsidR="00A63F85">
          <w:t xml:space="preserve">Prijímateľ </w:t>
        </w:r>
        <w:r w:rsidR="00A63F85" w:rsidRPr="00B4192A">
          <w:t>s Realizáciou hlavných aktivít Projektu skutočne začal</w:t>
        </w:r>
        <w:r w:rsidR="00A63F85">
          <w:t xml:space="preserve">. Ak k zmene termínu Začatia realizácie hlavných aktivít Projektu na základe oznámenia zmeny podľa predchádzajúcej vety nedošlo, </w:t>
        </w:r>
      </w:ins>
      <w:del w:id="312" w:author="Autor">
        <w:r w:rsidRPr="002256AE" w:rsidDel="00A63F85">
          <w:delText xml:space="preserve">Ak nie je Začatie realizácie hlavných aktivít Projektu oznámené podľa predchádzajúcej vety, </w:delText>
        </w:r>
      </w:del>
      <w:r w:rsidRPr="002256AE">
        <w:t xml:space="preserve">za Začatie realizácie hlavných aktivít Projektu sa považuje deň, ktorý </w:t>
      </w:r>
      <w:del w:id="313" w:author="Autor">
        <w:r w:rsidRPr="002256AE" w:rsidDel="00AA06DE">
          <w:delText>je</w:delText>
        </w:r>
      </w:del>
      <w:r w:rsidRPr="002256AE">
        <w:t xml:space="preserve"> uvedený v </w:t>
      </w:r>
      <w:del w:id="314" w:author="Autor">
        <w:r w:rsidRPr="002256AE" w:rsidDel="00A63F85">
          <w:delText>tabuľke č. 5</w:delText>
        </w:r>
      </w:del>
      <w:r w:rsidRPr="002256AE">
        <w:t xml:space="preserve"> </w:t>
      </w:r>
      <w:del w:id="315" w:author="Autor">
        <w:r w:rsidRPr="002256AE" w:rsidDel="00A63F85">
          <w:delText xml:space="preserve">prílohy </w:delText>
        </w:r>
      </w:del>
      <w:ins w:id="316" w:author="Autor">
        <w:r w:rsidR="00A63F85" w:rsidRPr="002256AE">
          <w:t>príloh</w:t>
        </w:r>
        <w:r w:rsidR="00A63F85">
          <w:t>e</w:t>
        </w:r>
        <w:r w:rsidR="00A63F85" w:rsidRPr="002256AE">
          <w:t xml:space="preserve"> </w:t>
        </w:r>
      </w:ins>
      <w:r w:rsidRPr="002256AE">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2256AE" w:rsidRDefault="00083609">
      <w:pPr>
        <w:numPr>
          <w:ilvl w:val="1"/>
          <w:numId w:val="22"/>
        </w:numPr>
        <w:tabs>
          <w:tab w:val="clear" w:pos="540"/>
        </w:tabs>
        <w:spacing w:before="120" w:after="120"/>
        <w:ind w:left="426" w:hanging="426"/>
        <w:jc w:val="both"/>
        <w:rPr>
          <w:bCs/>
        </w:rPr>
      </w:pPr>
      <w:r w:rsidRPr="002256AE">
        <w:rPr>
          <w:bCs/>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w:t>
      </w:r>
      <w:ins w:id="317" w:author="Autor">
        <w:r w:rsidR="00A63F85">
          <w:rPr>
            <w:bCs/>
          </w:rPr>
          <w:t xml:space="preserve"> </w:t>
        </w:r>
        <w:r w:rsidR="00A63F85">
          <w:rPr>
            <w:bCs/>
          </w:rPr>
          <w:t xml:space="preserve">pri využití režimu menej významnej zmeny podľa čl. 6 ods. 2 </w:t>
        </w:r>
        <w:r w:rsidR="00A63F85">
          <w:rPr>
            <w:bCs/>
          </w:rPr>
          <w:lastRenderedPageBreak/>
          <w:t xml:space="preserve">písm. </w:t>
        </w:r>
        <w:r w:rsidR="00A63F85">
          <w:rPr>
            <w:bCs/>
          </w:rPr>
          <w:t>c</w:t>
        </w:r>
        <w:r w:rsidR="00A63F85">
          <w:rPr>
            <w:bCs/>
          </w:rPr>
          <w:t>) zmluvy</w:t>
        </w:r>
      </w:ins>
      <w:r w:rsidRPr="002256AE">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2256AE">
        <w:rPr>
          <w:bCs/>
        </w:rPr>
        <w:t>ŽoP</w:t>
      </w:r>
      <w:proofErr w:type="spellEnd"/>
      <w:r w:rsidRPr="002256AE">
        <w:rPr>
          <w:bCs/>
        </w:rPr>
        <w:t xml:space="preserve"> sa lehota uvedená v predchádzajúcej vete počíta odo dňa splatnosti </w:t>
      </w:r>
      <w:proofErr w:type="spellStart"/>
      <w:r w:rsidRPr="002256AE">
        <w:rPr>
          <w:bCs/>
        </w:rPr>
        <w:t>ŽoP</w:t>
      </w:r>
      <w:proofErr w:type="spellEnd"/>
      <w:r w:rsidRPr="002256AE">
        <w:rPr>
          <w:bCs/>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18"/>
      <w:r w:rsidRPr="002256AE">
        <w:rPr>
          <w:bCs/>
        </w:rPr>
        <w:t>Rozpočte Projektu ako tvorí prílohu rozhodnutia a </w:t>
      </w:r>
      <w:commentRangeEnd w:id="318"/>
      <w:r w:rsidRPr="00520399">
        <w:rPr>
          <w:rStyle w:val="Odkaznakomentr"/>
          <w:sz w:val="24"/>
        </w:rPr>
        <w:commentReference w:id="318"/>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w:t>
      </w:r>
      <w:proofErr w:type="spellStart"/>
      <w:r w:rsidRPr="002256AE">
        <w:rPr>
          <w:bCs/>
        </w:rPr>
        <w:t>ŽoP</w:t>
      </w:r>
      <w:proofErr w:type="spellEnd"/>
      <w:r w:rsidRPr="002256AE">
        <w:rPr>
          <w:bCs/>
        </w:rPr>
        <w:t xml:space="preserve">, ktoré sú stanovené vo VP a Prijímateľ si v oznámení uplatnil ako deň pozastavenia tridsiaty prvý deň po uplynutí lehôt na preplatenie podanej </w:t>
      </w:r>
      <w:proofErr w:type="spellStart"/>
      <w:r w:rsidRPr="002256AE">
        <w:rPr>
          <w:bCs/>
        </w:rPr>
        <w:t>ŽoP</w:t>
      </w:r>
      <w:proofErr w:type="spellEnd"/>
      <w:r w:rsidRPr="002256AE">
        <w:rPr>
          <w:bCs/>
        </w:rPr>
        <w:t>;</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lastRenderedPageBreak/>
        <w:t xml:space="preserve">v prípade pozastavenia Realizácie hlavných aktivít Projektu podľa ods. 4 písm. a) v prípadoch nesúvisiacich so </w:t>
      </w:r>
      <w:proofErr w:type="spellStart"/>
      <w:r w:rsidRPr="002256AE">
        <w:rPr>
          <w:bCs/>
        </w:rPr>
        <w:t>ŽoP</w:t>
      </w:r>
      <w:proofErr w:type="spellEnd"/>
      <w:r w:rsidRPr="002256AE">
        <w:rPr>
          <w:bCs/>
        </w:rPr>
        <w:t xml:space="preserve">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w:t>
      </w:r>
      <w:proofErr w:type="spellStart"/>
      <w:r w:rsidRPr="002256AE">
        <w:rPr>
          <w:bCs/>
        </w:rPr>
        <w:t>ŽoP</w:t>
      </w:r>
      <w:proofErr w:type="spellEnd"/>
      <w:r w:rsidRPr="002256AE">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2256AE" w:rsidRDefault="00083609" w:rsidP="002E44EC">
      <w:pPr>
        <w:numPr>
          <w:ilvl w:val="0"/>
          <w:numId w:val="26"/>
        </w:numPr>
        <w:spacing w:before="120" w:after="120"/>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2E44EC">
        <w:rPr>
          <w:bCs/>
        </w:rPr>
        <w:t>článku 4 odsek 4 Nariadenia Rady (EÚ) č. 2015/1589</w:t>
      </w:r>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r w:rsidR="009934F8">
        <w:rPr>
          <w:bCs/>
        </w:rPr>
        <w:t xml:space="preserve"> v primeranej lehote poskytnutej Poskytovateľom</w:t>
      </w:r>
      <w:r w:rsidR="00083609" w:rsidRPr="002256AE">
        <w:rPr>
          <w:bCs/>
        </w:rPr>
        <w:t xml:space="preserve">, ide o porušenie podmienok pre poskytnutie NFP a Poskytovateľ je oprávnený vykonať finančnú opravu alebo </w:t>
      </w:r>
      <w:r w:rsidR="00083609" w:rsidRPr="002256AE">
        <w:rPr>
          <w:bCs/>
        </w:rPr>
        <w:lastRenderedPageBreak/>
        <w:t xml:space="preserve">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w:t>
      </w:r>
      <w:ins w:id="319" w:author="Autor">
        <w:r w:rsidR="00A91707">
          <w:rPr>
            <w:bCs/>
          </w:rPr>
          <w:t xml:space="preserve">písm. a), c) a d) </w:t>
        </w:r>
      </w:ins>
      <w:r w:rsidRPr="002256AE">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ins w:id="320" w:author="Autor">
        <w:r w:rsidR="00A91707">
          <w:rPr>
            <w:bCs/>
          </w:rPr>
          <w:t xml:space="preserve">písm. a), c) a d) </w:t>
        </w:r>
      </w:ins>
      <w:r w:rsidRPr="002256AE">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27A9124E" w14:textId="1C30009F" w:rsidR="00A91707" w:rsidRPr="00307126" w:rsidRDefault="00083609" w:rsidP="00A91707">
      <w:pPr>
        <w:spacing w:before="120" w:line="264" w:lineRule="auto"/>
        <w:ind w:left="540"/>
        <w:jc w:val="both"/>
        <w:rPr>
          <w:ins w:id="321" w:author="Auto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w:t>
      </w:r>
      <w:r w:rsidRPr="002256AE">
        <w:rPr>
          <w:bCs/>
        </w:rPr>
        <w:lastRenderedPageBreak/>
        <w:t xml:space="preserve">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del w:id="322" w:author="Autor">
        <w:r w:rsidRPr="002256AE" w:rsidDel="00A91707">
          <w:rPr>
            <w:bCs/>
          </w:rPr>
          <w:delText xml:space="preserve">doba Realizácie hlavných aktivít Projektu automaticky nepredlžuje o dobu, počas ktorej Poskytovateľ pozastavil poskytovanie NFP. </w:delText>
        </w:r>
      </w:del>
      <w:ins w:id="323" w:author="Autor">
        <w:r w:rsidR="00A91707">
          <w:rPr>
            <w:bCs/>
          </w:rPr>
          <w:t xml:space="preserve">do </w:t>
        </w:r>
        <w:r w:rsidR="00A91707" w:rsidRPr="00307126">
          <w:rPr>
            <w:bCs/>
          </w:rPr>
          <w:t>dob</w:t>
        </w:r>
        <w:r w:rsidR="00A91707">
          <w:rPr>
            <w:bCs/>
          </w:rPr>
          <w:t>y</w:t>
        </w:r>
        <w:r w:rsidR="00A91707" w:rsidRPr="00307126">
          <w:rPr>
            <w:bCs/>
          </w:rPr>
          <w:t xml:space="preserve"> Realizácie hlavných aktivít Projektu</w:t>
        </w:r>
        <w:r w:rsidR="00A91707" w:rsidRPr="00307126" w:rsidDel="00C37DAF">
          <w:rPr>
            <w:bCs/>
          </w:rPr>
          <w:t xml:space="preserve"> </w:t>
        </w:r>
        <w:r w:rsidR="00A91707">
          <w:rPr>
            <w:bCs/>
          </w:rPr>
          <w:t>nezapočítava</w:t>
        </w:r>
        <w:r w:rsidR="00A91707" w:rsidRPr="00307126">
          <w:rPr>
            <w:bCs/>
          </w:rPr>
          <w:t> dob</w:t>
        </w:r>
        <w:r w:rsidR="00A91707">
          <w:rPr>
            <w:bCs/>
          </w:rPr>
          <w:t>a</w:t>
        </w:r>
        <w:r w:rsidR="00A91707" w:rsidRPr="00307126">
          <w:rPr>
            <w:bCs/>
          </w:rPr>
          <w:t>, počas ktorej Poskytovateľ pozastavil poskytovanie NFP</w:t>
        </w:r>
        <w:r w:rsidR="00A91707">
          <w:rPr>
            <w:bCs/>
          </w:rPr>
          <w:t xml:space="preserve">; doba Realizácie hlavných aktivít Projektu </w:t>
        </w:r>
        <w:r w:rsidR="00A91707" w:rsidRPr="000210FB">
          <w:t>nesmie presiahnuť 31.12.2023</w:t>
        </w:r>
        <w:r w:rsidR="00A91707" w:rsidRPr="000210FB">
          <w:rPr>
            <w:bCs/>
          </w:rPr>
          <w:t>.</w:t>
        </w:r>
        <w:r w:rsidR="00A91707" w:rsidRPr="00307126">
          <w:rPr>
            <w:bCs/>
          </w:rPr>
          <w:t xml:space="preserve"> </w:t>
        </w:r>
      </w:ins>
    </w:p>
    <w:p w14:paraId="39D91846" w14:textId="77777777" w:rsidR="00EE0DF4" w:rsidRPr="002256AE" w:rsidRDefault="00EE0DF4">
      <w:pPr>
        <w:spacing w:before="120" w:after="120"/>
        <w:ind w:left="426"/>
        <w:jc w:val="both"/>
        <w:rPr>
          <w:bCs/>
        </w:rPr>
      </w:pP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5FDCFADC"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3B90B179"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del w:id="324" w:author="Autor">
        <w:r w:rsidR="008A06FB" w:rsidRPr="008E0529" w:rsidDel="00A91707">
          <w:rPr>
            <w:bCs/>
          </w:rPr>
          <w:delText>,</w:delText>
        </w:r>
      </w:del>
      <w:r w:rsidRPr="002256AE">
        <w:rPr>
          <w:bCs/>
        </w:rPr>
        <w:t>;</w:t>
      </w:r>
    </w:p>
    <w:p w14:paraId="4BEC9B6C" w14:textId="1BA1DADC" w:rsidR="00EE0DF4" w:rsidRPr="002256AE" w:rsidRDefault="00083609" w:rsidP="00A91707">
      <w:pPr>
        <w:pStyle w:val="Odsekzoznamu1"/>
        <w:numPr>
          <w:ilvl w:val="0"/>
          <w:numId w:val="45"/>
        </w:numPr>
        <w:spacing w:before="120" w:after="120"/>
        <w:ind w:left="709" w:hanging="283"/>
        <w:contextualSpacing w:val="0"/>
        <w:jc w:val="both"/>
        <w:rPr>
          <w:bCs/>
        </w:rPr>
      </w:pPr>
      <w:r w:rsidRPr="002256AE">
        <w:rPr>
          <w:bCs/>
        </w:rPr>
        <w:lastRenderedPageBreak/>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na existenciu </w:t>
      </w:r>
      <w:proofErr w:type="spellStart"/>
      <w:r w:rsidRPr="002256AE">
        <w:rPr>
          <w:bCs/>
        </w:rPr>
        <w:t>kolúzie</w:t>
      </w:r>
      <w:proofErr w:type="spellEnd"/>
      <w:r w:rsidRPr="002256AE">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w:t>
      </w:r>
      <w:r w:rsidRPr="002256AE">
        <w:rPr>
          <w:bCs/>
        </w:rPr>
        <w:lastRenderedPageBreak/>
        <w:t xml:space="preserve">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w:t>
      </w:r>
      <w:proofErr w:type="spellStart"/>
      <w:r w:rsidRPr="002256AE">
        <w:t>predfinancovania</w:t>
      </w:r>
      <w:proofErr w:type="spellEnd"/>
      <w:r w:rsidRPr="002256AE">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rsidRPr="002256AE">
        <w:t>predfinancovaní</w:t>
      </w:r>
      <w:proofErr w:type="spellEnd"/>
      <w:r w:rsidRPr="002256AE">
        <w:t xml:space="preserve">;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lastRenderedPageBreak/>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rsidRPr="002256AE">
        <w:t>predfinancovaní</w:t>
      </w:r>
      <w:proofErr w:type="spellEnd"/>
      <w:r w:rsidRPr="002256AE">
        <w:t>;</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0C623A4B"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porušil zákaz nelegálneho zamestnávania </w:t>
      </w:r>
      <w:del w:id="325" w:author="Autor">
        <w:r w:rsidRPr="002256AE" w:rsidDel="005051C2">
          <w:delText xml:space="preserve">cudzinca </w:delText>
        </w:r>
      </w:del>
      <w:r w:rsidRPr="002256AE">
        <w:t>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326"/>
      <w:r w:rsidRPr="002256AE">
        <w:t>výnos</w:t>
      </w:r>
      <w:commentRangeEnd w:id="326"/>
      <w:r w:rsidR="002F4F23">
        <w:rPr>
          <w:rStyle w:val="Odkaznakomentr"/>
          <w:rFonts w:eastAsia="Calibri"/>
          <w:szCs w:val="20"/>
        </w:rPr>
        <w:commentReference w:id="326"/>
      </w:r>
      <w:r w:rsidRPr="002256AE">
        <w:t xml:space="preserve">“); uvedené platí len v prípade poskytnutia NFP systémom zálohovej platby a/alebo </w:t>
      </w:r>
      <w:proofErr w:type="spellStart"/>
      <w:r w:rsidRPr="002256AE">
        <w:t>predfinancovania</w:t>
      </w:r>
      <w:proofErr w:type="spellEnd"/>
      <w:r w:rsidRPr="002256AE">
        <w:t>;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w:t>
      </w:r>
      <w:r w:rsidRPr="002256AE">
        <w:lastRenderedPageBreak/>
        <w:t xml:space="preserve">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2161D6D3"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w:t>
      </w:r>
      <w:del w:id="327" w:author="Autor">
        <w:r w:rsidRPr="002256AE" w:rsidDel="005051C2">
          <w:delText>4</w:delText>
        </w:r>
      </w:del>
      <w:ins w:id="328" w:author="Autor">
        <w:r w:rsidR="005051C2">
          <w:t>3</w:t>
        </w:r>
      </w:ins>
      <w:r w:rsidRPr="002256AE">
        <w:t xml:space="preserve"> až </w:t>
      </w:r>
      <w:del w:id="329" w:author="Autor">
        <w:r w:rsidRPr="002256AE" w:rsidDel="005051C2">
          <w:delText>10</w:delText>
        </w:r>
      </w:del>
      <w:ins w:id="330" w:author="Autor">
        <w:r w:rsidR="005051C2">
          <w:t>9</w:t>
        </w:r>
      </w:ins>
      <w:r w:rsidRPr="002256AE">
        <w:t xml:space="preserve">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w:t>
      </w:r>
      <w:proofErr w:type="spellStart"/>
      <w:r w:rsidR="00083609" w:rsidRPr="002256AE">
        <w:t>ŽoV</w:t>
      </w:r>
      <w:proofErr w:type="spellEnd"/>
      <w:r w:rsidR="00083609" w:rsidRPr="002256AE">
        <w:t>,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w:t>
      </w:r>
      <w:proofErr w:type="spellStart"/>
      <w:r w:rsidR="005D1133" w:rsidRPr="002256AE">
        <w:t>ŽoV</w:t>
      </w:r>
      <w:proofErr w:type="spellEnd"/>
      <w:r w:rsidR="00455EFF">
        <w:t xml:space="preserve"> dochádza zverejnením </w:t>
      </w:r>
      <w:proofErr w:type="spellStart"/>
      <w:r w:rsidR="00455EFF">
        <w:t>ŽoV</w:t>
      </w:r>
      <w:proofErr w:type="spellEnd"/>
      <w:r w:rsidR="00455EFF">
        <w:t xml:space="preserve"> Poskytovateľom vo verejnej časti ITMS2014+.</w:t>
      </w:r>
      <w:r w:rsidR="005D1133" w:rsidRPr="002256AE">
        <w:t xml:space="preserve"> Prijímateľ </w:t>
      </w:r>
      <w:r w:rsidR="00455EFF">
        <w:t xml:space="preserve">je o zverejnení </w:t>
      </w:r>
      <w:proofErr w:type="spellStart"/>
      <w:r w:rsidR="00455EFF">
        <w:t>ŽoV</w:t>
      </w:r>
      <w:proofErr w:type="spellEnd"/>
      <w:r w:rsidR="00455EFF">
        <w:t xml:space="preserve">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Poskytovateľ v </w:t>
      </w:r>
      <w:proofErr w:type="spellStart"/>
      <w:r w:rsidR="00083609" w:rsidRPr="002256AE">
        <w:t>ŽoV</w:t>
      </w:r>
      <w:proofErr w:type="spellEnd"/>
      <w:r w:rsidR="00083609" w:rsidRPr="002256AE">
        <w:t xml:space="preserve">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Prijímateľ je povinný vrátiť NFP alebo jeho časť uvedený v </w:t>
      </w:r>
      <w:proofErr w:type="spellStart"/>
      <w:r w:rsidRPr="002256AE">
        <w:t>ŽoV</w:t>
      </w:r>
      <w:proofErr w:type="spellEnd"/>
      <w:r w:rsidRPr="002256AE">
        <w:t xml:space="preserve"> do 60 dní odo dňa </w:t>
      </w:r>
      <w:r w:rsidR="00B521A2" w:rsidRPr="002256AE">
        <w:t xml:space="preserve">doručenia </w:t>
      </w:r>
      <w:proofErr w:type="spellStart"/>
      <w:r w:rsidRPr="002256AE">
        <w:t>ŽoV</w:t>
      </w:r>
      <w:proofErr w:type="spellEnd"/>
      <w:r w:rsidR="00D11D89" w:rsidRPr="002256AE">
        <w:t xml:space="preserve"> Prijímateľovi vo verejnej časti ITMS2014+</w:t>
      </w:r>
      <w:r w:rsidRPr="002256AE">
        <w:t>.</w:t>
      </w:r>
      <w:r w:rsidR="005D1133" w:rsidRPr="002256AE">
        <w:t xml:space="preserve"> Deň doručenia vo</w:t>
      </w:r>
      <w:r w:rsidR="00EF44B2">
        <w:t> </w:t>
      </w:r>
      <w:r w:rsidR="005D1133" w:rsidRPr="002256AE">
        <w:t xml:space="preserve">verejnej časti ITMS2014+ je totožný s dňom prechodu </w:t>
      </w:r>
      <w:proofErr w:type="spellStart"/>
      <w:r w:rsidR="005D1133" w:rsidRPr="002256AE">
        <w:t>ŽoV</w:t>
      </w:r>
      <w:proofErr w:type="spellEnd"/>
      <w:r w:rsidR="005D1133" w:rsidRPr="002256AE">
        <w:t xml:space="preserve"> do stavu „Odoslaný dlžníkovi“ v systéme ITMS2014+. Dňom nasledujúcim po dni sprístupnenia </w:t>
      </w:r>
      <w:proofErr w:type="spellStart"/>
      <w:r w:rsidR="005D1133" w:rsidRPr="002256AE">
        <w:t>ŽoV</w:t>
      </w:r>
      <w:proofErr w:type="spellEnd"/>
      <w:r w:rsidR="005D1133" w:rsidRPr="002256AE">
        <w:t xml:space="preserve">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47FB93C9" w:rsidR="00EE0DF4" w:rsidRPr="002256AE" w:rsidRDefault="00083609">
      <w:pPr>
        <w:numPr>
          <w:ilvl w:val="1"/>
          <w:numId w:val="55"/>
        </w:numPr>
        <w:tabs>
          <w:tab w:val="clear" w:pos="1440"/>
          <w:tab w:val="num" w:pos="709"/>
        </w:tabs>
        <w:spacing w:line="264" w:lineRule="auto"/>
        <w:ind w:left="709" w:hanging="283"/>
        <w:jc w:val="both"/>
      </w:pPr>
      <w:r w:rsidRPr="002256AE">
        <w:lastRenderedPageBreak/>
        <w:t>oznámi porušenie  pravidiel a podmienok uvedených v týchto VP ako prílohe rozhodnutia o schválení žiadosti o NFP, za ktorých bol</w:t>
      </w:r>
      <w:del w:id="331" w:author="Autor">
        <w:r w:rsidRPr="002256AE" w:rsidDel="005051C2">
          <w:delText>o</w:delText>
        </w:r>
      </w:del>
      <w:r w:rsidRPr="002256AE">
        <w:t xml:space="preserve"> NFP poskytnut</w:t>
      </w:r>
      <w:del w:id="332" w:author="Autor">
        <w:r w:rsidRPr="002256AE" w:rsidDel="005051C2">
          <w:delText>é</w:delText>
        </w:r>
      </w:del>
      <w:ins w:id="333" w:author="Autor">
        <w:r w:rsidR="005051C2">
          <w:t>ý</w:t>
        </w:r>
      </w:ins>
      <w:r w:rsidRPr="002256AE">
        <w:t xml:space="preserve">, príslušnému správnemu orgánu (ak ide o porušenie finančnej disciplíny) alebo </w:t>
      </w:r>
    </w:p>
    <w:p w14:paraId="4AF1D4B5" w14:textId="33901F8E"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w:t>
      </w:r>
      <w:del w:id="334" w:author="Autor">
        <w:r w:rsidRPr="002256AE" w:rsidDel="005051C2">
          <w:delText>o</w:delText>
        </w:r>
      </w:del>
      <w:r w:rsidRPr="002256AE">
        <w:t xml:space="preserve"> NFP poskytnut</w:t>
      </w:r>
      <w:del w:id="335" w:author="Autor">
        <w:r w:rsidRPr="002256AE" w:rsidDel="005051C2">
          <w:delText>é</w:delText>
        </w:r>
      </w:del>
      <w:ins w:id="336" w:author="Autor">
        <w:r w:rsidR="005051C2">
          <w:t>ý</w:t>
        </w:r>
      </w:ins>
      <w:r w:rsidRPr="002256AE">
        <w:t>,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2B55EAE3"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w:t>
      </w:r>
      <w:r w:rsidR="005C395B">
        <w:t>8</w:t>
      </w:r>
      <w:r w:rsidRPr="00307126">
        <w:t xml:space="preserve">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18AFDA04" w:rsidR="001B3CF9" w:rsidRPr="002256AE" w:rsidRDefault="00D4194C" w:rsidP="00493D77">
      <w:pPr>
        <w:numPr>
          <w:ilvl w:val="1"/>
          <w:numId w:val="13"/>
        </w:numPr>
        <w:tabs>
          <w:tab w:val="clear" w:pos="1440"/>
        </w:tabs>
        <w:spacing w:line="264" w:lineRule="auto"/>
        <w:ind w:left="709" w:hanging="283"/>
        <w:jc w:val="both"/>
      </w:pPr>
      <w:r w:rsidRPr="002256AE">
        <w:lastRenderedPageBreak/>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proofErr w:type="spellStart"/>
      <w:r w:rsidRPr="002256AE">
        <w:t>ŽoV</w:t>
      </w:r>
      <w:proofErr w:type="spellEnd"/>
      <w:r w:rsidRPr="002256AE">
        <w:t xml:space="preserve">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w:t>
      </w:r>
      <w:proofErr w:type="spellStart"/>
      <w:r w:rsidRPr="002256AE">
        <w:t>nevysporiadané</w:t>
      </w:r>
      <w:proofErr w:type="spellEnd"/>
      <w:r w:rsidRPr="002256AE">
        <w:t xml:space="preserve">. </w:t>
      </w:r>
    </w:p>
    <w:p w14:paraId="3DF6A544" w14:textId="5BF3CCCA" w:rsidR="00EE0DF4" w:rsidRDefault="00083609">
      <w:pPr>
        <w:numPr>
          <w:ilvl w:val="0"/>
          <w:numId w:val="13"/>
        </w:numPr>
        <w:tabs>
          <w:tab w:val="clear" w:pos="540"/>
          <w:tab w:val="num" w:pos="-4962"/>
        </w:tabs>
        <w:spacing w:before="120" w:after="120"/>
        <w:ind w:left="425" w:hanging="425"/>
        <w:jc w:val="both"/>
        <w:rPr>
          <w:ins w:id="337" w:author="Autor"/>
        </w:rPr>
      </w:pPr>
      <w:r w:rsidRPr="002256AE">
        <w:t xml:space="preserve">Proti akejkoľvek pohľadávke na </w:t>
      </w:r>
      <w:r w:rsidR="004B6EE5">
        <w:t>vrátenie</w:t>
      </w:r>
      <w:r w:rsidR="004B6EE5" w:rsidRPr="002256AE">
        <w:t xml:space="preserve"> </w:t>
      </w:r>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77777777" w:rsidR="005051C2" w:rsidRPr="005D21A3" w:rsidRDefault="005051C2" w:rsidP="005051C2">
      <w:pPr>
        <w:numPr>
          <w:ilvl w:val="0"/>
          <w:numId w:val="13"/>
        </w:numPr>
        <w:spacing w:before="240" w:line="264" w:lineRule="auto"/>
        <w:jc w:val="both"/>
        <w:rPr>
          <w:ins w:id="338" w:author="Autor"/>
          <w:bCs/>
        </w:rPr>
      </w:pPr>
      <w:ins w:id="339" w:author="Autor">
        <w:r w:rsidRPr="005D21A3">
          <w:rPr>
            <w:bCs/>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5D21A3">
          <w:rPr>
            <w:bCs/>
          </w:rPr>
          <w:t>ŽoV</w:t>
        </w:r>
        <w:proofErr w:type="spellEnd"/>
        <w:r w:rsidRPr="005D21A3">
          <w:rPr>
            <w:bCs/>
          </w:rPr>
          <w:t xml:space="preserve"> v ITMS 2014+, t. j. začiatok plynutia lehoty sa nemení.</w:t>
        </w:r>
      </w:ins>
    </w:p>
    <w:p w14:paraId="33043B5F" w14:textId="77777777" w:rsidR="005051C2" w:rsidRPr="002256AE" w:rsidRDefault="005051C2" w:rsidP="005D21A3">
      <w:pPr>
        <w:spacing w:before="120" w:after="120"/>
        <w:ind w:left="425"/>
        <w:jc w:val="both"/>
      </w:pP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r w:rsidR="001F4696">
        <w:t xml:space="preserve">v znení neskorších predpisov </w:t>
      </w:r>
      <w:r w:rsidRPr="002256AE">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w:t>
      </w:r>
      <w:r w:rsidRPr="002256AE">
        <w:lastRenderedPageBreak/>
        <w:t xml:space="preserve">so zákonom č. 431/2002 Z. z. o účtovníctve </w:t>
      </w:r>
      <w:r w:rsidR="009A2E31">
        <w:t xml:space="preserve">v znení neskorších predpisov </w:t>
      </w:r>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340"/>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340"/>
      <w:r>
        <w:rPr>
          <w:rStyle w:val="Odkaznakomentr"/>
          <w:rFonts w:eastAsia="Times New Roman"/>
          <w:lang w:val="x-none" w:eastAsia="x-none"/>
        </w:rPr>
        <w:commentReference w:id="340"/>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433DDAF5" w14:textId="375366EF" w:rsidR="00EE0DF4" w:rsidRDefault="00083609" w:rsidP="00A66D0F">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w:t>
      </w:r>
      <w:r w:rsidR="00F05E88">
        <w:t xml:space="preserve">Riadiaceho orgánu alebo Sprostredkovateľského orgánu </w:t>
      </w:r>
      <w:r w:rsidRPr="002256AE">
        <w:t>a nimi poverené osoby,</w:t>
      </w:r>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r w:rsidRPr="002256AE">
        <w:t>Najvyšší kontrolný úrad SR</w:t>
      </w:r>
      <w:r>
        <w:t xml:space="preserve"> a ním poverené osoby</w:t>
      </w:r>
      <w:r w:rsidRPr="002256AE">
        <w:t>,</w:t>
      </w:r>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Orgán auditu, jeho spolupracujúce orgány </w:t>
      </w:r>
      <w:r w:rsidR="00F05E88">
        <w:t xml:space="preserve">(Úrad vládneho auditu) </w:t>
      </w:r>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r w:rsidR="00F05E88">
        <w:t>,</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EAEF3E7"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w:t>
      </w:r>
      <w:r w:rsidRPr="00A66D0F">
        <w:lastRenderedPageBreak/>
        <w:t xml:space="preserve">Poskytovateľ zašle </w:t>
      </w:r>
      <w:r w:rsidR="00D86567" w:rsidRPr="00A66D0F">
        <w:t>čiastkovú správu z kontroly/</w:t>
      </w:r>
      <w:r w:rsidRPr="00A66D0F">
        <w:t>správu</w:t>
      </w:r>
      <w:r w:rsidRPr="002256AE">
        <w:t xml:space="preserve"> z kontroly Prijímateľovi aj v prípade, ak kontrolou neboli zistené nedostatky. </w:t>
      </w: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2256AE" w:rsidRDefault="000C325A" w:rsidP="00150FF1">
      <w:pPr>
        <w:pStyle w:val="Odsekzoznamu1"/>
        <w:numPr>
          <w:ilvl w:val="0"/>
          <w:numId w:val="43"/>
        </w:numPr>
        <w:spacing w:before="120" w:after="120"/>
        <w:contextualSpacing w:val="0"/>
        <w:jc w:val="both"/>
      </w:pP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r w:rsidR="00083609" w:rsidRPr="002256AE">
        <w:t xml:space="preserve">Prijímateľ je povinný prijať opatrenia  na nápravu nedostatkov zistených kontrolou/auditom v zmysle </w:t>
      </w:r>
      <w:r w:rsidR="00D86567" w:rsidRPr="002256AE">
        <w:t>čiastkovej správy 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r w:rsidR="00083609" w:rsidRPr="002256AE">
        <w:t xml:space="preserve"> </w:t>
      </w:r>
    </w:p>
    <w:p w14:paraId="4D924099" w14:textId="278AD448"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 xml:space="preserve">Poskytovateľa alebo osôb uvedených v odseku 1 tohto článku na vykonanie kontroly/auditu Projektu nie je obmedzené žiadnym ustanovením týchto VP. Uvedené právo Poskytovateľa alebo osôb uvedených v odseku 1 tohto článku sa vzťahuje aj na </w:t>
      </w:r>
      <w:r w:rsidRPr="00A66D0F">
        <w:lastRenderedPageBreak/>
        <w:t>vykonanie op</w:t>
      </w:r>
      <w:r w:rsidR="00451013" w:rsidRPr="00A66D0F">
        <w:t>ätovnej</w:t>
      </w:r>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r w:rsidR="006D427F">
        <w:t xml:space="preserve">prijaté </w:t>
      </w:r>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rsidRPr="002256AE">
        <w:t>predfinancovanie</w:t>
      </w:r>
      <w:proofErr w:type="spellEnd"/>
      <w:r w:rsidRPr="002256AE">
        <w:t xml:space="preserv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60EC72A4" w:rsidR="00EE0DF4" w:rsidRPr="002256AE" w:rsidRDefault="005051C2" w:rsidP="00520399">
      <w:pPr>
        <w:pStyle w:val="Odsekzoznamu11"/>
        <w:numPr>
          <w:ilvl w:val="0"/>
          <w:numId w:val="42"/>
        </w:numPr>
        <w:spacing w:before="120" w:after="120"/>
        <w:ind w:left="425" w:hanging="425"/>
        <w:contextualSpacing w:val="0"/>
        <w:jc w:val="both"/>
      </w:pPr>
      <w:ins w:id="341" w:author="Autor">
        <w:r>
          <w:t xml:space="preserve">Ak Prijímateľ predkladá Žiadosť o platbu v listinnej forme, </w:t>
        </w:r>
      </w:ins>
      <w:del w:id="342" w:author="Autor">
        <w:r w:rsidR="00083609" w:rsidRPr="002256AE" w:rsidDel="005051C2">
          <w:delText>V</w:delText>
        </w:r>
      </w:del>
      <w:ins w:id="343" w:author="Autor">
        <w:r>
          <w:t>v</w:t>
        </w:r>
      </w:ins>
      <w:r w:rsidR="00083609" w:rsidRPr="002256AE">
        <w:t>šetky dokumenty (účtovné doklady, výpisy z účtu, podporná dokumentácia)</w:t>
      </w:r>
      <w:del w:id="344" w:author="Autor">
        <w:r w:rsidR="00083609" w:rsidRPr="002256AE" w:rsidDel="005051C2">
          <w:delText>,</w:delText>
        </w:r>
      </w:del>
      <w:r w:rsidR="00083609" w:rsidRPr="002256AE">
        <w:t xml:space="preserve"> </w:t>
      </w:r>
      <w:del w:id="345" w:author="Autor">
        <w:r w:rsidR="00083609" w:rsidRPr="002256AE" w:rsidDel="005051C2">
          <w:delText xml:space="preserve">                   ktoré Prijímateľ </w:delText>
        </w:r>
      </w:del>
      <w:r w:rsidR="00083609" w:rsidRPr="002256AE">
        <w:t>predklad</w:t>
      </w:r>
      <w:ins w:id="346" w:author="Autor">
        <w:r>
          <w:t>ané</w:t>
        </w:r>
      </w:ins>
      <w:del w:id="347" w:author="Autor">
        <w:r w:rsidR="00083609" w:rsidRPr="002256AE" w:rsidDel="005051C2">
          <w:delText>á</w:delText>
        </w:r>
      </w:del>
      <w:r w:rsidR="00083609" w:rsidRPr="002256AE">
        <w:t xml:space="preserve"> spolu so Žiadosťou o platbu sú rovnopisy originálov alebo ich kópie</w:t>
      </w:r>
      <w:ins w:id="348" w:author="Autor">
        <w:r>
          <w:t>.</w:t>
        </w:r>
      </w:ins>
      <w:r w:rsidR="00083609" w:rsidRPr="002256AE">
        <w:t xml:space="preserve"> </w:t>
      </w:r>
      <w:del w:id="349" w:author="Autor">
        <w:r w:rsidR="00083609" w:rsidRPr="002256AE" w:rsidDel="005051C2">
          <w:delText xml:space="preserve">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delText>
        </w:r>
      </w:del>
    </w:p>
    <w:p w14:paraId="66979B14" w14:textId="25EE2068"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lastRenderedPageBreak/>
        <w:t>Jednotlivé</w:t>
      </w:r>
      <w:r w:rsidRPr="002256AE">
        <w:rPr>
          <w:color w:val="000000"/>
        </w:rPr>
        <w:t xml:space="preserve"> </w:t>
      </w:r>
      <w:r w:rsidRPr="002256AE">
        <w:t>systémy</w:t>
      </w:r>
      <w:r w:rsidRPr="002256AE">
        <w:rPr>
          <w:color w:val="000000"/>
        </w:rPr>
        <w:t xml:space="preserve"> financovania sa môžu v rámci jedného Projektu kombinovať. </w:t>
      </w:r>
      <w:ins w:id="350" w:author="Autor">
        <w:r w:rsidR="005051C2" w:rsidRPr="005D21A3">
          <w:rPr>
            <w:color w:val="000000"/>
          </w:rPr>
          <w:t xml:space="preserve">Kombinácia </w:t>
        </w:r>
        <w:r w:rsidR="005051C2" w:rsidRPr="005D21A3">
          <w:rPr>
            <w:color w:val="000000"/>
            <w:rPrChange w:id="351" w:author="Autor">
              <w:rPr>
                <w:color w:val="000000"/>
                <w:highlight w:val="yellow"/>
              </w:rPr>
            </w:rPrChange>
          </w:rPr>
          <w:t xml:space="preserve">všetkých troch systémov financovania (systém zálohových platieb, systém </w:t>
        </w:r>
        <w:proofErr w:type="spellStart"/>
        <w:r w:rsidR="005051C2" w:rsidRPr="005D21A3">
          <w:rPr>
            <w:color w:val="000000"/>
            <w:rPrChange w:id="352" w:author="Autor">
              <w:rPr>
                <w:color w:val="000000"/>
                <w:highlight w:val="yellow"/>
              </w:rPr>
            </w:rPrChange>
          </w:rPr>
          <w:t>predfinancovania</w:t>
        </w:r>
        <w:proofErr w:type="spellEnd"/>
        <w:r w:rsidR="005051C2" w:rsidRPr="005D21A3">
          <w:rPr>
            <w:color w:val="000000"/>
            <w:rPrChange w:id="353" w:author="Autor">
              <w:rPr>
                <w:color w:val="000000"/>
                <w:highlight w:val="yellow"/>
              </w:rPr>
            </w:rPrChange>
          </w:rPr>
          <w:t xml:space="preserve"> a systému refundácie navzájom) je možná za dodržania podmienok definovaných v Systéme finančného riadenia a vo Výzv</w:t>
        </w:r>
        <w:r w:rsidR="005051C2">
          <w:rPr>
            <w:color w:val="000000"/>
          </w:rPr>
          <w:t xml:space="preserve">e. </w:t>
        </w:r>
      </w:ins>
      <w:del w:id="354" w:author="Autor">
        <w:r w:rsidR="00192B57" w:rsidRPr="002256AE" w:rsidDel="005051C2">
          <w:rPr>
            <w:color w:val="000000"/>
          </w:rPr>
          <w:delText>Zvolený systém financovania, resp. ich kombinácia vyplýva z týchto VP a zo Systému finančného riadenia.</w:delText>
        </w:r>
      </w:del>
      <w:r w:rsidR="00192B57" w:rsidRPr="002256AE">
        <w:rPr>
          <w:color w:val="000000"/>
        </w:rPr>
        <w:t xml:space="preserve"> </w:t>
      </w:r>
    </w:p>
    <w:p w14:paraId="61254360" w14:textId="798BE8F9"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w:t>
      </w:r>
      <w:proofErr w:type="spellStart"/>
      <w:r w:rsidR="00192B57" w:rsidRPr="002256AE">
        <w:rPr>
          <w:color w:val="000000"/>
        </w:rPr>
        <w:t>predfinancovania</w:t>
      </w:r>
      <w:proofErr w:type="spellEnd"/>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w:t>
      </w:r>
      <w:proofErr w:type="spellStart"/>
      <w:r w:rsidR="00192B57" w:rsidRPr="002256AE">
        <w:rPr>
          <w:color w:val="000000"/>
        </w:rPr>
        <w:t>predfinancovania</w:t>
      </w:r>
      <w:proofErr w:type="spellEnd"/>
      <w:r w:rsidR="00192B57" w:rsidRPr="002256AE">
        <w:rPr>
          <w:color w:val="000000"/>
        </w:rPr>
        <w:t>)</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355"/>
      <w:r w:rsidRPr="002256AE">
        <w:rPr>
          <w:color w:val="000000"/>
        </w:rPr>
        <w:t>....</w:t>
      </w:r>
      <w:commentRangeEnd w:id="355"/>
      <w:r w:rsidRPr="002256AE">
        <w:rPr>
          <w:rStyle w:val="Odkaznakomentr"/>
          <w:rFonts w:eastAsia="Calibri"/>
          <w:sz w:val="24"/>
        </w:rPr>
        <w:commentReference w:id="355"/>
      </w:r>
      <w:r w:rsidRPr="002256AE">
        <w:rPr>
          <w:color w:val="000000"/>
        </w:rPr>
        <w:t xml:space="preserve">  </w:t>
      </w:r>
      <w:r w:rsidR="00744701">
        <w:rPr>
          <w:color w:val="000000"/>
        </w:rPr>
        <w:t>R</w:t>
      </w:r>
      <w:r w:rsidRPr="002256AE">
        <w:rPr>
          <w:color w:val="000000"/>
        </w:rPr>
        <w:t xml:space="preserve">ozhodnutia o schválení žiadosti o NFP identifikovali jednotlivé typy výdavkov (rozpočtových položiek Projektu) tak, že je </w:t>
      </w:r>
      <w:del w:id="356" w:author="Autor">
        <w:r w:rsidRPr="002256AE" w:rsidDel="005D21A3">
          <w:rPr>
            <w:color w:val="000000"/>
          </w:rPr>
          <w:delText xml:space="preserve">jednoznačne </w:delText>
        </w:r>
      </w:del>
      <w:r w:rsidRPr="002256AE">
        <w:rPr>
          <w:color w:val="000000"/>
        </w:rPr>
        <w:t xml:space="preserve">určené, ktoré konkrétne výdavky budú deklarované </w:t>
      </w:r>
      <w:del w:id="357" w:author="Autor">
        <w:r w:rsidRPr="002256AE" w:rsidDel="005D21A3">
          <w:rPr>
            <w:color w:val="000000"/>
          </w:rPr>
          <w:delText xml:space="preserve">ktorým </w:delText>
        </w:r>
      </w:del>
      <w:r w:rsidRPr="002256AE">
        <w:rPr>
          <w:color w:val="000000"/>
        </w:rPr>
        <w:t xml:space="preserve">systémom </w:t>
      </w:r>
      <w:ins w:id="358" w:author="Autor">
        <w:r w:rsidR="005D21A3">
          <w:rPr>
            <w:color w:val="000000"/>
          </w:rPr>
          <w:t>zálohových platieb</w:t>
        </w:r>
      </w:ins>
      <w:del w:id="359" w:author="Autor">
        <w:r w:rsidRPr="002256AE" w:rsidDel="005D21A3">
          <w:rPr>
            <w:color w:val="000000"/>
          </w:rPr>
          <w:delText>financovania</w:delText>
        </w:r>
      </w:del>
      <w:r w:rsidRPr="002256AE">
        <w:rPr>
          <w:color w:val="000000"/>
        </w:rPr>
        <w:t>.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360"/>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2256AE">
        <w:t>predfinancovania</w:t>
      </w:r>
      <w:proofErr w:type="spellEnd"/>
      <w:r w:rsidRPr="002256AE">
        <w:t xml:space="preserve">.   </w:t>
      </w:r>
      <w:commentRangeEnd w:id="360"/>
      <w:r w:rsidRPr="002256AE">
        <w:rPr>
          <w:rStyle w:val="Odkaznakomentr"/>
          <w:rFonts w:eastAsia="Calibri"/>
          <w:sz w:val="24"/>
        </w:rPr>
        <w:commentReference w:id="360"/>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lastRenderedPageBreak/>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Default="00083609">
      <w:pPr>
        <w:numPr>
          <w:ilvl w:val="3"/>
          <w:numId w:val="41"/>
        </w:numPr>
        <w:tabs>
          <w:tab w:val="clear" w:pos="2880"/>
        </w:tabs>
        <w:spacing w:before="120" w:after="120"/>
        <w:ind w:left="709" w:hanging="283"/>
        <w:jc w:val="both"/>
        <w:rPr>
          <w:ins w:id="361" w:author="Autor"/>
          <w:color w:val="000000"/>
        </w:rPr>
      </w:pPr>
      <w:r w:rsidRPr="002256AE">
        <w:rPr>
          <w:color w:val="000000"/>
        </w:rPr>
        <w:t>započítanie pohľadávok Dodávateľa a Prijímateľa v súlade s §580 až                         §581  Občianskeho zákonníka, resp. §358 až §364 Obchodného  zákonníka</w:t>
      </w:r>
      <w:ins w:id="362" w:author="Autor">
        <w:r w:rsidR="005D21A3">
          <w:rPr>
            <w:color w:val="000000"/>
          </w:rPr>
          <w:t>;</w:t>
        </w:r>
      </w:ins>
    </w:p>
    <w:p w14:paraId="75176F0F" w14:textId="7176FDC9" w:rsidR="00EE0DF4" w:rsidRPr="002256AE" w:rsidRDefault="005D21A3">
      <w:pPr>
        <w:numPr>
          <w:ilvl w:val="3"/>
          <w:numId w:val="41"/>
        </w:numPr>
        <w:tabs>
          <w:tab w:val="clear" w:pos="2880"/>
        </w:tabs>
        <w:spacing w:before="120" w:after="120"/>
        <w:ind w:left="709" w:hanging="283"/>
        <w:jc w:val="both"/>
        <w:rPr>
          <w:color w:val="000000"/>
        </w:rPr>
      </w:pPr>
      <w:ins w:id="363" w:author="Autor">
        <w:r w:rsidRPr="005D21A3">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ins>
      <w:del w:id="364" w:author="Autor">
        <w:r w:rsidR="00083609" w:rsidRPr="005D21A3" w:rsidDel="005D21A3">
          <w:rPr>
            <w:color w:val="000000"/>
          </w:rPr>
          <w:delText>.</w:delText>
        </w:r>
      </w:del>
      <w:r w:rsidR="00083609" w:rsidRPr="002256AE">
        <w:rPr>
          <w:color w:val="000000"/>
        </w:rPr>
        <w:t xml:space="preserve">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Default="00083609" w:rsidP="00520399">
      <w:pPr>
        <w:pStyle w:val="Odsekzoznamu11"/>
        <w:numPr>
          <w:ilvl w:val="0"/>
          <w:numId w:val="42"/>
        </w:numPr>
        <w:spacing w:before="120" w:after="120"/>
        <w:ind w:left="425" w:hanging="425"/>
        <w:contextualSpacing w:val="0"/>
        <w:jc w:val="both"/>
        <w:rPr>
          <w:ins w:id="365" w:author="Auto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5D21A3" w:rsidRDefault="005D21A3" w:rsidP="005D21A3">
      <w:pPr>
        <w:pStyle w:val="Odsekzoznamu11"/>
        <w:numPr>
          <w:ilvl w:val="0"/>
          <w:numId w:val="42"/>
        </w:numPr>
        <w:spacing w:before="120" w:after="120"/>
        <w:ind w:left="425" w:hanging="425"/>
        <w:contextualSpacing w:val="0"/>
        <w:jc w:val="both"/>
        <w:rPr>
          <w:color w:val="000000"/>
        </w:rPr>
      </w:pPr>
      <w:ins w:id="366" w:author="Autor">
        <w:r w:rsidRPr="005D21A3">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ins>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07207229" w14:textId="77777777" w:rsidR="00D41B59" w:rsidRDefault="00D41B59">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w:t>
      </w:r>
      <w:proofErr w:type="spellStart"/>
      <w:r>
        <w:t>osoba.V</w:t>
      </w:r>
      <w:proofErr w:type="spellEnd"/>
      <w:r>
        <w:t xml:space="preserve"> rámci komentárov je text upravený (zjednodušený) na štandardné podmienky projektov technickej pomoci (TP), pri ktorých nedochádza k uzavretiu zmluvy o poskytnutí NFP.  </w:t>
      </w:r>
    </w:p>
  </w:comment>
  <w:comment w:id="8" w:author="Autor" w:initials="A">
    <w:p w14:paraId="02C853C2" w14:textId="77777777" w:rsidR="00D41B59" w:rsidRDefault="00D41B59">
      <w:pPr>
        <w:pStyle w:val="Textkomentra"/>
      </w:pPr>
      <w:r>
        <w:rPr>
          <w:rStyle w:val="Odkaznakomentr"/>
          <w:szCs w:val="16"/>
        </w:rPr>
        <w:annotationRef/>
      </w:r>
      <w:r>
        <w:t>Vypustí sa, ak projekt zo svojej podstaty nemôže generovať príjem</w:t>
      </w:r>
    </w:p>
  </w:comment>
  <w:comment w:id="9" w:author="Autor" w:initials="A">
    <w:p w14:paraId="5A41EA2E" w14:textId="77777777" w:rsidR="00D41B59" w:rsidRDefault="00D41B59">
      <w:pPr>
        <w:pStyle w:val="Textkomentra"/>
      </w:pPr>
      <w:r>
        <w:rPr>
          <w:rStyle w:val="Odkaznakomentr"/>
          <w:szCs w:val="16"/>
        </w:rPr>
        <w:annotationRef/>
      </w:r>
      <w:r>
        <w:t>Vypustí sa, ak projekt zo svojej podstaty nemôže generovať príjem</w:t>
      </w:r>
    </w:p>
  </w:comment>
  <w:comment w:id="10" w:author="Autor" w:initials="A">
    <w:p w14:paraId="1E88A9DA" w14:textId="77777777" w:rsidR="00D41B59" w:rsidRPr="003311ED" w:rsidRDefault="00D41B59" w:rsidP="00AA7B93">
      <w:pPr>
        <w:pStyle w:val="Textkomentra"/>
      </w:pPr>
      <w:r w:rsidRPr="00BD2AA7">
        <w:rPr>
          <w:rStyle w:val="Odkaznakomentr"/>
        </w:rPr>
        <w:annotationRef/>
      </w:r>
      <w:r>
        <w:t xml:space="preserve">ponechá sa v prípade projektov verejného sektora a v prípade projektov štátnej pomoci/pomoci </w:t>
      </w:r>
      <w:proofErr w:type="spellStart"/>
      <w:r>
        <w:t>de</w:t>
      </w:r>
      <w:proofErr w:type="spellEnd"/>
      <w:r>
        <w:t xml:space="preserv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1" w:author="Autor" w:initials="A">
    <w:p w14:paraId="2DC1C31A" w14:textId="77777777" w:rsidR="00D41B59" w:rsidRDefault="00D41B59">
      <w:pPr>
        <w:pStyle w:val="Textkomentra"/>
      </w:pPr>
      <w:r>
        <w:rPr>
          <w:rStyle w:val="Odkaznakomentr"/>
          <w:szCs w:val="16"/>
        </w:rPr>
        <w:annotationRef/>
      </w:r>
      <w:r>
        <w:t>Vypustí sa, ak projekt zo svojej podstaty nemôže generovať príjem</w:t>
      </w:r>
    </w:p>
  </w:comment>
  <w:comment w:id="12" w:author="Autor" w:initials="A">
    <w:p w14:paraId="7D66857F" w14:textId="77777777" w:rsidR="00D41B59" w:rsidRDefault="00D41B59">
      <w:pPr>
        <w:pStyle w:val="Textkomentra"/>
      </w:pPr>
      <w:r>
        <w:rPr>
          <w:rStyle w:val="Odkaznakomentr"/>
          <w:szCs w:val="16"/>
        </w:rPr>
        <w:annotationRef/>
      </w:r>
      <w:r>
        <w:t>Vypustí sa, ak projekt zo svojej podstaty nemôže generovať príjem</w:t>
      </w:r>
    </w:p>
  </w:comment>
  <w:comment w:id="13" w:author="Autor" w:initials="A">
    <w:p w14:paraId="611C5D29" w14:textId="77777777" w:rsidR="00D41B59" w:rsidRDefault="00D41B59">
      <w:pPr>
        <w:pStyle w:val="Textkomentra"/>
      </w:pPr>
      <w:r>
        <w:rPr>
          <w:rStyle w:val="Odkaznakomentr"/>
          <w:szCs w:val="16"/>
        </w:rPr>
        <w:annotationRef/>
      </w:r>
      <w:r>
        <w:t>Vypustí sa, ak projekt zo svojej podstaty nemôže generovať príjem</w:t>
      </w:r>
    </w:p>
  </w:comment>
  <w:comment w:id="14" w:author="Autor" w:initials="A">
    <w:p w14:paraId="4AFB61B2" w14:textId="6936BB4A" w:rsidR="00D41B59" w:rsidRPr="00BC5687" w:rsidRDefault="00D41B59" w:rsidP="00991A94">
      <w:pPr>
        <w:pStyle w:val="Textkomentra"/>
      </w:pPr>
      <w:r>
        <w:rPr>
          <w:rStyle w:val="Odkaznakomentr"/>
        </w:rPr>
        <w:annotationRef/>
      </w:r>
      <w:r>
        <w:t>V prípade, ak sa zjednodušené vykazovanie výdavkov v projekte neaplikuje RO predmetné ustanovenie odstráni</w:t>
      </w:r>
    </w:p>
  </w:comment>
  <w:comment w:id="15" w:author="Autor" w:initials="A">
    <w:p w14:paraId="1181062B" w14:textId="77777777" w:rsidR="00D41B59" w:rsidRDefault="00D41B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6" w:author="Autor" w:initials="A">
    <w:p w14:paraId="6E0A66D7" w14:textId="787A741F" w:rsidR="00D41B59" w:rsidRDefault="00D41B59">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8" w:author="Autor" w:initials="A">
    <w:p w14:paraId="5601C559" w14:textId="77777777" w:rsidR="00D41B59" w:rsidRDefault="00D41B5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7" w:author="Autor" w:initials="A">
    <w:p w14:paraId="1CFCC06D" w14:textId="77777777" w:rsidR="00D41B59" w:rsidRDefault="00D41B59">
      <w:pPr>
        <w:pStyle w:val="Textkomentra"/>
      </w:pPr>
      <w:r>
        <w:rPr>
          <w:rStyle w:val="Odkaznakomentr"/>
          <w:szCs w:val="16"/>
        </w:rPr>
        <w:annotationRef/>
      </w:r>
      <w:r>
        <w:t>Vypustí sa, ak projekt zo svojej podstaty nemôže generovať príjem</w:t>
      </w:r>
    </w:p>
  </w:comment>
  <w:comment w:id="20" w:author="Autor" w:initials="A">
    <w:p w14:paraId="276EC7F4" w14:textId="77777777" w:rsidR="00D41B59" w:rsidRDefault="00D41B59">
      <w:pPr>
        <w:pStyle w:val="Textkomentra"/>
      </w:pPr>
      <w:r>
        <w:rPr>
          <w:rStyle w:val="Odkaznakomentr"/>
          <w:szCs w:val="16"/>
        </w:rPr>
        <w:annotationRef/>
      </w:r>
      <w:r>
        <w:t>Vypustí sa, ak projekt zo svojej podstaty nemôže generovať príjem</w:t>
      </w:r>
    </w:p>
  </w:comment>
  <w:comment w:id="21" w:author="Autor" w:initials="A">
    <w:p w14:paraId="5FF99183" w14:textId="77777777" w:rsidR="00D41B59" w:rsidRDefault="00D41B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2" w:author="Autor" w:initials="A">
    <w:p w14:paraId="04503F70" w14:textId="77777777" w:rsidR="00D41B59" w:rsidRDefault="00D41B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23" w:author="Autor" w:initials="A">
    <w:p w14:paraId="0EBF471E" w14:textId="77777777" w:rsidR="00D41B59" w:rsidRPr="00696ADB" w:rsidRDefault="00D41B59" w:rsidP="00991A94">
      <w:pPr>
        <w:pStyle w:val="Textkomentra"/>
      </w:pPr>
      <w:r>
        <w:rPr>
          <w:rStyle w:val="Odkaznakomentr"/>
        </w:rPr>
        <w:annotationRef/>
      </w:r>
      <w:r>
        <w:t>RO odstráni, ak sa v projekte zjednodušené vykazovanie výdavkov nevyužíva</w:t>
      </w:r>
    </w:p>
  </w:comment>
  <w:comment w:id="24" w:author="Autor" w:initials="A">
    <w:p w14:paraId="159E4DEF" w14:textId="77777777" w:rsidR="00D41B59" w:rsidRDefault="00D41B59">
      <w:pPr>
        <w:pStyle w:val="Textkomentra"/>
      </w:pPr>
      <w:r>
        <w:rPr>
          <w:rStyle w:val="Odkaznakomentr"/>
        </w:rPr>
        <w:annotationRef/>
      </w:r>
      <w:r>
        <w:t>Vypustí sa, ak projekt nebude implementovať sprostredkovateľský orgán.</w:t>
      </w:r>
    </w:p>
  </w:comment>
  <w:comment w:id="25" w:author="Autor" w:initials="A">
    <w:p w14:paraId="75207DAC" w14:textId="77777777" w:rsidR="00D41B59" w:rsidRDefault="00D41B59">
      <w:pPr>
        <w:pStyle w:val="Textkomentra"/>
      </w:pPr>
      <w:r>
        <w:rPr>
          <w:rStyle w:val="Odkaznakomentr"/>
          <w:szCs w:val="16"/>
        </w:rPr>
        <w:annotationRef/>
      </w:r>
      <w:r>
        <w:t>Všetky chýbajúce údaje doplní RO</w:t>
      </w:r>
    </w:p>
  </w:comment>
  <w:comment w:id="26" w:author="Autor" w:initials="A">
    <w:p w14:paraId="7A8223FF" w14:textId="77777777" w:rsidR="00D41B59" w:rsidRDefault="00D41B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7" w:author="Autor" w:initials="A">
    <w:p w14:paraId="6DABD8DB" w14:textId="77777777" w:rsidR="00D41B59" w:rsidRDefault="00D41B5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8" w:author="Autor" w:initials="A">
    <w:p w14:paraId="74AB4710" w14:textId="77777777" w:rsidR="00D41B59" w:rsidRDefault="00D41B59">
      <w:pPr>
        <w:pStyle w:val="Textkomentra"/>
      </w:pPr>
      <w:r>
        <w:rPr>
          <w:rStyle w:val="Odkaznakomentr"/>
          <w:szCs w:val="16"/>
        </w:rPr>
        <w:annotationRef/>
      </w:r>
      <w:r>
        <w:t xml:space="preserve">Pri projektoch TP na mzdy sa celé písm. b) vypustí a zvyšný text sa primerane gramaticky preformuluje.  </w:t>
      </w:r>
    </w:p>
  </w:comment>
  <w:comment w:id="30" w:author="Autor" w:initials="A">
    <w:p w14:paraId="69D2143D" w14:textId="77777777" w:rsidR="00D41B59" w:rsidRDefault="00D41B59">
      <w:pPr>
        <w:pStyle w:val="Textkomentra"/>
      </w:pPr>
      <w:r>
        <w:rPr>
          <w:rStyle w:val="Odkaznakomentr"/>
          <w:szCs w:val="16"/>
        </w:rPr>
        <w:annotationRef/>
      </w:r>
      <w:r>
        <w:t xml:space="preserve">Napríklad kópia pozvánky na posledné školenie spolu s kópiou prezenčnej listiny účastníkov. </w:t>
      </w:r>
    </w:p>
  </w:comment>
  <w:comment w:id="31" w:author="Autor" w:initials="A">
    <w:p w14:paraId="3B5F69DD" w14:textId="77777777" w:rsidR="00D41B59" w:rsidRDefault="00D41B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4" w:author="Autor" w:initials="A">
    <w:p w14:paraId="6D81600F" w14:textId="77777777" w:rsidR="00D41B59" w:rsidRDefault="00D41B59" w:rsidP="00394462">
      <w:pPr>
        <w:pStyle w:val="Textkomentra"/>
      </w:pPr>
      <w:r>
        <w:rPr>
          <w:rStyle w:val="Odkaznakomentr"/>
        </w:rPr>
        <w:annotationRef/>
      </w:r>
      <w:r>
        <w:t>Koncesie, odkaz na web, práce chýbajú, ak neprišla ani jedna ponuky</w:t>
      </w:r>
    </w:p>
  </w:comment>
  <w:comment w:id="35" w:author="Autor" w:initials="A">
    <w:p w14:paraId="411C4B37" w14:textId="5D25077E" w:rsidR="00D41B59" w:rsidRDefault="00D41B59">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36" w:author="Autor" w:initials="A">
    <w:p w14:paraId="566D06DF" w14:textId="77777777" w:rsidR="00D41B59" w:rsidRDefault="00D41B59">
      <w:pPr>
        <w:pStyle w:val="Textkomentra"/>
      </w:pPr>
      <w:r>
        <w:rPr>
          <w:rStyle w:val="Odkaznakomentr"/>
          <w:szCs w:val="16"/>
        </w:rPr>
        <w:annotationRef/>
      </w:r>
      <w:r>
        <w:t>Vypustí sa, ak projekt zo svojej podstaty nemôže generovať príjem</w:t>
      </w:r>
    </w:p>
  </w:comment>
  <w:comment w:id="37" w:author="Autor" w:initials="A">
    <w:p w14:paraId="2FAD6CB5" w14:textId="77777777" w:rsidR="00D41B59" w:rsidRDefault="00D41B59">
      <w:pPr>
        <w:pStyle w:val="Textkomentra"/>
      </w:pPr>
      <w:r>
        <w:rPr>
          <w:rStyle w:val="Odkaznakomentr"/>
        </w:rPr>
        <w:annotationRef/>
      </w:r>
      <w:r>
        <w:t>V prípade viacerých fondov Poskytovateľ doplní riadky</w:t>
      </w:r>
    </w:p>
  </w:comment>
  <w:comment w:id="38" w:author="Autor" w:initials="A">
    <w:p w14:paraId="2B303179" w14:textId="77777777" w:rsidR="00D41B59" w:rsidRDefault="00D41B59">
      <w:pPr>
        <w:pStyle w:val="Textkomentra"/>
      </w:pPr>
      <w:r>
        <w:rPr>
          <w:rStyle w:val="Odkaznakomentr"/>
          <w:szCs w:val="16"/>
        </w:rPr>
        <w:annotationRef/>
      </w:r>
      <w:r>
        <w:t>Vypustí sa  v prípade, ak v rámci projektu nedochádza k poskytovaniu pomoci (najmä v prípadoch projektov TP)</w:t>
      </w:r>
    </w:p>
  </w:comment>
  <w:comment w:id="39" w:author="Autor" w:initials="A">
    <w:p w14:paraId="526DAB6E" w14:textId="158C19F9" w:rsidR="00D41B59" w:rsidRDefault="00D41B59">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40" w:author="Autor" w:initials="A">
    <w:p w14:paraId="1826EB34" w14:textId="77777777" w:rsidR="00D41B59" w:rsidRDefault="00D41B59">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p>
    <w:p w14:paraId="2819D846" w14:textId="77777777" w:rsidR="00D41B59" w:rsidRDefault="00D41B59"/>
  </w:comment>
  <w:comment w:id="41" w:author="Autor" w:initials="A">
    <w:p w14:paraId="6EDFCC90" w14:textId="1521956A" w:rsidR="00D41B59" w:rsidRDefault="00D41B5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comment>
  <w:comment w:id="42" w:author="Autor" w:initials="A">
    <w:p w14:paraId="423E2E12" w14:textId="5ED8207F" w:rsidR="00D41B59" w:rsidRDefault="00D41B59">
      <w:pPr>
        <w:pStyle w:val="Textkomentra"/>
      </w:pPr>
      <w:r>
        <w:rPr>
          <w:rStyle w:val="Odkaznakomentr"/>
        </w:rPr>
        <w:annotationRef/>
      </w:r>
      <w:r w:rsidRPr="00A62133">
        <w:t>Vypustí sa v prípade projektov, na ktoré sa nevzťahuje povinnosť udržateľnosti podľa čl. 71 všeobecného nariadenia</w:t>
      </w:r>
    </w:p>
  </w:comment>
  <w:comment w:id="44" w:author="Autor" w:initials="A">
    <w:p w14:paraId="1AB7B23E" w14:textId="77777777" w:rsidR="00D41B59" w:rsidRDefault="00D41B59">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45" w:author="Autor" w:initials="A">
    <w:p w14:paraId="143DA6CE" w14:textId="02ED402F" w:rsidR="00D41B59" w:rsidRDefault="00D41B59">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46" w:author="Autor" w:initials="A">
    <w:p w14:paraId="1C34DBBE" w14:textId="77777777" w:rsidR="00D41B59" w:rsidRDefault="00D41B59">
      <w:pPr>
        <w:pStyle w:val="Textkomentra"/>
      </w:pPr>
      <w:r>
        <w:rPr>
          <w:rStyle w:val="Odkaznakomentr"/>
          <w:szCs w:val="16"/>
        </w:rPr>
        <w:annotationRef/>
      </w:r>
      <w:r>
        <w:t>Doplní sa miera spolufinancovania zdrojov EÚ a ŠR</w:t>
      </w:r>
    </w:p>
  </w:comment>
  <w:comment w:id="47" w:author="Autor" w:initials="A">
    <w:p w14:paraId="32DED6A0" w14:textId="77777777" w:rsidR="00D41B59" w:rsidRDefault="00D41B59">
      <w:pPr>
        <w:pStyle w:val="Textkomentra"/>
      </w:pPr>
      <w:r>
        <w:rPr>
          <w:rStyle w:val="Odkaznakomentr"/>
          <w:szCs w:val="16"/>
        </w:rPr>
        <w:annotationRef/>
      </w:r>
      <w:r>
        <w:t>Výber relevantnej možnosti s ohľadom na skutočnosť, či ide o projekty generujúce príjem alebo nie</w:t>
      </w:r>
    </w:p>
    <w:p w14:paraId="29DC805C" w14:textId="77777777" w:rsidR="00D41B59" w:rsidRDefault="00D41B59">
      <w:pPr>
        <w:pStyle w:val="Textkomentra"/>
      </w:pPr>
    </w:p>
  </w:comment>
  <w:comment w:id="48" w:author="Autor" w:initials="A">
    <w:p w14:paraId="0B3500CC" w14:textId="77777777" w:rsidR="00D41B59" w:rsidRDefault="00D41B59">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50" w:author="Autor" w:initials="A">
    <w:p w14:paraId="0B6C4E81" w14:textId="77777777" w:rsidR="00D41B59" w:rsidRDefault="00D41B59">
      <w:pPr>
        <w:pStyle w:val="Textkomentra"/>
      </w:pPr>
      <w:r>
        <w:rPr>
          <w:rStyle w:val="Odkaznakomentr"/>
          <w:szCs w:val="16"/>
        </w:rPr>
        <w:annotationRef/>
      </w:r>
      <w:r>
        <w:t>Miera spolufinancovania prijímateľa v zmysle Stratégie financovania na PO 2014 - 2020</w:t>
      </w:r>
    </w:p>
  </w:comment>
  <w:comment w:id="51" w:author="Autor" w:initials="A">
    <w:p w14:paraId="550C6DC6" w14:textId="77777777" w:rsidR="00D41B59" w:rsidRDefault="00D41B59">
      <w:pPr>
        <w:pStyle w:val="Textkomentra"/>
      </w:pPr>
      <w:r>
        <w:rPr>
          <w:rStyle w:val="Odkaznakomentr"/>
          <w:szCs w:val="16"/>
        </w:rPr>
        <w:annotationRef/>
      </w:r>
      <w:r>
        <w:t>Vyberie sa relevantná možnosť podobne ako v písm. c) vyššie</w:t>
      </w:r>
    </w:p>
  </w:comment>
  <w:comment w:id="49" w:author="Autor" w:initials="A">
    <w:p w14:paraId="58DC26A3" w14:textId="77777777" w:rsidR="00D41B59" w:rsidRDefault="00D41B59">
      <w:pPr>
        <w:pStyle w:val="Textkomentra"/>
      </w:pPr>
      <w:r>
        <w:rPr>
          <w:rStyle w:val="Odkaznakomentr"/>
          <w:szCs w:val="16"/>
        </w:rPr>
        <w:annotationRef/>
      </w:r>
      <w:r>
        <w:t>Vypustí sa v prípade 100% spolufinancovania projektu z NFP</w:t>
      </w:r>
    </w:p>
  </w:comment>
  <w:comment w:id="52" w:author="Autor" w:initials="A">
    <w:p w14:paraId="10C30FAA" w14:textId="77777777" w:rsidR="00D41B59" w:rsidRDefault="00D41B59">
      <w:pPr>
        <w:pStyle w:val="Textkomentra"/>
      </w:pPr>
      <w:r>
        <w:rPr>
          <w:rStyle w:val="Odkaznakomentr"/>
          <w:szCs w:val="16"/>
        </w:rPr>
        <w:annotationRef/>
      </w:r>
      <w:r>
        <w:t>Vymaže sa, ak nie je relevantné</w:t>
      </w:r>
    </w:p>
  </w:comment>
  <w:comment w:id="53" w:author="Autor" w:initials="A">
    <w:p w14:paraId="263C9512" w14:textId="77777777" w:rsidR="00D41B59" w:rsidRDefault="00D41B59">
      <w:pPr>
        <w:pStyle w:val="Textkomentra"/>
      </w:pPr>
      <w:r>
        <w:rPr>
          <w:rStyle w:val="Odkaznakomentr"/>
          <w:szCs w:val="16"/>
        </w:rPr>
        <w:annotationRef/>
      </w:r>
      <w:r>
        <w:t xml:space="preserve">Podlieha úprave (prepis na písm. b), ak nejde o projekty generujúce príjem, pri ktorých sa v ods. 3.1 vymaže písm. a). </w:t>
      </w:r>
    </w:p>
  </w:comment>
  <w:comment w:id="54" w:author="Autor" w:initials="A">
    <w:p w14:paraId="7D2FA2BC" w14:textId="77777777" w:rsidR="00D41B59" w:rsidRDefault="00D41B59">
      <w:pPr>
        <w:pStyle w:val="Textkomentra"/>
      </w:pPr>
      <w:r>
        <w:rPr>
          <w:rStyle w:val="Odkaznakomentr"/>
          <w:szCs w:val="16"/>
        </w:rPr>
        <w:annotationRef/>
      </w:r>
      <w:r>
        <w:t>Doplní Poskytovateľ</w:t>
      </w:r>
    </w:p>
  </w:comment>
  <w:comment w:id="55" w:author="Autor" w:initials="A">
    <w:p w14:paraId="27830647" w14:textId="77777777" w:rsidR="00D41B59" w:rsidRDefault="00D41B59">
      <w:pPr>
        <w:pStyle w:val="Textkomentra"/>
      </w:pPr>
      <w:r>
        <w:rPr>
          <w:rStyle w:val="Odkaznakomentr"/>
        </w:rPr>
        <w:annotationRef/>
      </w:r>
      <w:r>
        <w:t xml:space="preserve">V prípade </w:t>
      </w:r>
      <w:proofErr w:type="spellStart"/>
      <w:r>
        <w:t>nerelevantnosti</w:t>
      </w:r>
      <w:proofErr w:type="spellEnd"/>
      <w:r>
        <w:t xml:space="preserve"> sa vypustí. </w:t>
      </w:r>
    </w:p>
  </w:comment>
  <w:comment w:id="56" w:author="Autor" w:initials="A">
    <w:p w14:paraId="68948E8F" w14:textId="77777777" w:rsidR="00D41B59" w:rsidRDefault="00D41B59">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57" w:author="Autor" w:initials="A">
    <w:p w14:paraId="262DE9B4" w14:textId="77777777" w:rsidR="00D41B59" w:rsidRDefault="00D41B59">
      <w:pPr>
        <w:pStyle w:val="Textkomentra"/>
      </w:pPr>
      <w:r>
        <w:rPr>
          <w:rStyle w:val="Odkaznakomentr"/>
          <w:szCs w:val="16"/>
        </w:rPr>
        <w:annotationRef/>
      </w:r>
      <w:r>
        <w:t xml:space="preserve">Uplatní sa iba v prípade, ak v je v rámci projektu poskytovaná pomoc. </w:t>
      </w:r>
    </w:p>
  </w:comment>
  <w:comment w:id="58" w:author="Autor" w:initials="A">
    <w:p w14:paraId="4A6B6B7E" w14:textId="77777777" w:rsidR="00D41B59" w:rsidRDefault="00D41B59">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59" w:author="Autor" w:initials="A">
    <w:p w14:paraId="16079718" w14:textId="77777777" w:rsidR="00D41B59" w:rsidRDefault="00D41B59">
      <w:pPr>
        <w:pStyle w:val="Textkomentra"/>
      </w:pPr>
      <w:r>
        <w:rPr>
          <w:rStyle w:val="Odkaznakomentr"/>
        </w:rPr>
        <w:annotationRef/>
      </w:r>
      <w:r>
        <w:t xml:space="preserve">Vypustí sa pri projektoch, pri ktorých sa nesleduje udržateľnosť .  </w:t>
      </w:r>
    </w:p>
  </w:comment>
  <w:comment w:id="60" w:author="Autor" w:initials="A">
    <w:p w14:paraId="3C3C30C9" w14:textId="77777777" w:rsidR="00D41B59" w:rsidRDefault="00D41B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61" w:author="Autor" w:initials="A">
    <w:p w14:paraId="6C286A48" w14:textId="77777777" w:rsidR="00D41B59" w:rsidRDefault="00D41B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62" w:author="Autor" w:initials="A">
    <w:p w14:paraId="65822F22" w14:textId="77777777" w:rsidR="00D41B59" w:rsidRDefault="00D41B59">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w:t>
      </w:r>
      <w:proofErr w:type="spellStart"/>
      <w:r>
        <w:t>ŽoP</w:t>
      </w:r>
      <w:proofErr w:type="spellEnd"/>
      <w:r>
        <w:t xml:space="preserve"> aj na konkrétny minimálny finančný limit alebo prosto ponechať vymedzenie z PO 2007-13 „priebežne“ namiesto uvedeného časového limitu (t.j. namiesto slovného spojenia „najmenej za .... kalendárnych mesiacov“).  </w:t>
      </w:r>
    </w:p>
    <w:p w14:paraId="4E57299B" w14:textId="77777777" w:rsidR="00D41B59" w:rsidRDefault="00D41B59">
      <w:pPr>
        <w:pStyle w:val="Textkomentra"/>
      </w:pPr>
    </w:p>
    <w:p w14:paraId="00E3FBA0" w14:textId="77777777" w:rsidR="00D41B59" w:rsidRDefault="00D41B59">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w:t>
      </w:r>
      <w:proofErr w:type="spellStart"/>
      <w:r>
        <w:t>ŽoP</w:t>
      </w:r>
      <w:proofErr w:type="spellEnd"/>
      <w:r>
        <w:t xml:space="preserve"> bol poskytovateľ schopný overiť oprávnenosť podporných aktivít z hľadiska ich vecného súladu s hlavnými aktivitami, t.j., že vykonanie podporných aktivít priamo súvisí s hlavnými aktivitami a podporuje ich realizáciu. </w:t>
      </w:r>
    </w:p>
  </w:comment>
  <w:comment w:id="63" w:author="Autor" w:initials="A">
    <w:p w14:paraId="4538D435" w14:textId="77777777" w:rsidR="00D41B59" w:rsidRDefault="00D41B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64" w:author="Autor" w:initials="A">
    <w:p w14:paraId="3031E01B" w14:textId="77777777" w:rsidR="00D41B59" w:rsidRDefault="00D41B59">
      <w:pPr>
        <w:pStyle w:val="Textkomentra"/>
      </w:pPr>
      <w:r>
        <w:rPr>
          <w:rStyle w:val="Odkaznakomentr"/>
          <w:szCs w:val="16"/>
        </w:rPr>
        <w:annotationRef/>
      </w:r>
      <w:r>
        <w:t xml:space="preserve">Celý odsek sa vymaže v prípade, ak sa v Projekte nerealizuje verejné obstarávanie alebo iné obstarávanie. </w:t>
      </w:r>
    </w:p>
  </w:comment>
  <w:comment w:id="65" w:author="Autor" w:initials="A">
    <w:p w14:paraId="046F2B80" w14:textId="77777777" w:rsidR="00D41B59" w:rsidRDefault="00D41B59">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68" w:author="Autor" w:initials="A">
    <w:p w14:paraId="37E4901D" w14:textId="77777777" w:rsidR="00D41B59" w:rsidRDefault="00D41B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73" w:author="Autor" w:initials="A">
    <w:p w14:paraId="56796E5E" w14:textId="77777777" w:rsidR="00D41B59" w:rsidRDefault="00D41B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77" w:author="Autor" w:initials="A">
    <w:p w14:paraId="12AC5972" w14:textId="77777777" w:rsidR="00D41B59" w:rsidRDefault="00D41B59">
      <w:pPr>
        <w:pStyle w:val="Textkomentra"/>
      </w:pPr>
      <w:r>
        <w:rPr>
          <w:rStyle w:val="Odkaznakomentr"/>
          <w:szCs w:val="16"/>
        </w:rPr>
        <w:annotationRef/>
      </w:r>
      <w:r>
        <w:t xml:space="preserve">Uplatní sa iba v projektoch, ktorých súčasťou je projektová alebo iná podkladová dokumentácia, inak sa vypustí. </w:t>
      </w:r>
    </w:p>
  </w:comment>
  <w:comment w:id="80" w:author="Autor" w:initials="A">
    <w:p w14:paraId="2470ED4D" w14:textId="5E2102F8" w:rsidR="00261D3E" w:rsidRDefault="00261D3E">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83" w:author="Autor" w:initials="A">
    <w:p w14:paraId="4F635747" w14:textId="3B791EA8" w:rsidR="00261D3E" w:rsidRDefault="00261D3E">
      <w:pPr>
        <w:pStyle w:val="Textkomentra"/>
      </w:pPr>
      <w:r>
        <w:rPr>
          <w:rStyle w:val="Odkaznakomentr"/>
        </w:rPr>
        <w:annotationRef/>
      </w:r>
      <w:r>
        <w:t xml:space="preserve">Uplatní sa iba na projekty, v ktorých sa realizuje VO, v ostatných prípadoch sa vypustí cez využitie „neaplikuje sa“.   </w:t>
      </w:r>
    </w:p>
  </w:comment>
  <w:comment w:id="86" w:author="Autor" w:initials="A">
    <w:p w14:paraId="072B946A" w14:textId="77777777" w:rsidR="009C474D" w:rsidRDefault="009C474D" w:rsidP="009C474D">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2DE95D82" w14:textId="77777777" w:rsidR="009C474D" w:rsidRDefault="009C474D" w:rsidP="009C474D">
      <w:pPr>
        <w:pStyle w:val="Textkomentra"/>
        <w:numPr>
          <w:ilvl w:val="0"/>
          <w:numId w:val="74"/>
        </w:numPr>
      </w:pPr>
      <w:r>
        <w:t xml:space="preserve"> vypustiť text viažuci sa k tejto zmene nižšie v texte (označený vlastným komentárom) a </w:t>
      </w:r>
    </w:p>
    <w:p w14:paraId="6CB50423" w14:textId="77777777" w:rsidR="009C474D" w:rsidRDefault="009C474D" w:rsidP="009C474D">
      <w:pPr>
        <w:pStyle w:val="Textkomentra"/>
        <w:numPr>
          <w:ilvl w:val="0"/>
          <w:numId w:val="74"/>
        </w:numPr>
      </w:pPr>
      <w:r>
        <w:t xml:space="preserve"> vykonať zmenu textu v ustanovení odseku 6.8 tohto článku 6 zmluvy podľa tam uvedeného komentára a</w:t>
      </w:r>
    </w:p>
    <w:p w14:paraId="776CB097" w14:textId="77777777" w:rsidR="009C474D" w:rsidRDefault="009C474D" w:rsidP="009C474D">
      <w:pPr>
        <w:pStyle w:val="Textkomentra"/>
        <w:numPr>
          <w:ilvl w:val="0"/>
          <w:numId w:val="74"/>
        </w:numPr>
      </w:pPr>
      <w:r>
        <w:t xml:space="preserve"> </w:t>
      </w:r>
      <w:r w:rsidRPr="004A6D56">
        <w:t>vykonať zmenu textu v ustanovení článku 8 odsek 1 VZP a</w:t>
      </w:r>
      <w:r>
        <w:t xml:space="preserve"> </w:t>
      </w:r>
    </w:p>
    <w:p w14:paraId="1FBF970E" w14:textId="77777777" w:rsidR="009C474D" w:rsidRDefault="009C474D" w:rsidP="009C474D">
      <w:pPr>
        <w:pStyle w:val="Textkomentra"/>
        <w:numPr>
          <w:ilvl w:val="0"/>
          <w:numId w:val="74"/>
        </w:numPr>
      </w:pPr>
      <w:r>
        <w:t xml:space="preserve"> vykonať zmenu textu v ustanovení čl. 9, ods. 4 písm. b) bod (</w:t>
      </w:r>
      <w:proofErr w:type="spellStart"/>
      <w:r>
        <w:t>vii</w:t>
      </w:r>
      <w:proofErr w:type="spellEnd"/>
      <w:r>
        <w:t>) VZP podľa tam uvedeného komentára.</w:t>
      </w:r>
    </w:p>
  </w:comment>
  <w:comment w:id="100" w:author="Autor" w:initials="A">
    <w:p w14:paraId="1412B3DA" w14:textId="77777777" w:rsidR="009C474D" w:rsidRDefault="009C474D" w:rsidP="009C474D">
      <w:pPr>
        <w:pStyle w:val="Textkomentra"/>
      </w:pPr>
      <w:r>
        <w:rPr>
          <w:rStyle w:val="Odkaznakomentr"/>
        </w:rPr>
        <w:annotationRef/>
      </w:r>
      <w:r>
        <w:t>ak sa vypúšťa zmena podľa bodu (</w:t>
      </w:r>
      <w:proofErr w:type="spellStart"/>
      <w:r>
        <w:t>vii</w:t>
      </w:r>
      <w:proofErr w:type="spellEnd"/>
      <w:r>
        <w:t xml:space="preserve">), vypúšťa sa aj  týmto komentárom vyznačený text. </w:t>
      </w:r>
    </w:p>
  </w:comment>
  <w:comment w:id="106" w:author="Autor" w:initials="A">
    <w:p w14:paraId="78F02155" w14:textId="77777777" w:rsidR="00D41B59" w:rsidRDefault="00D41B59">
      <w:pPr>
        <w:pStyle w:val="Textkomentra"/>
      </w:pPr>
      <w:r>
        <w:rPr>
          <w:rStyle w:val="Odkaznakomentr"/>
          <w:szCs w:val="16"/>
        </w:rPr>
        <w:annotationRef/>
      </w:r>
      <w:r>
        <w:t>Uplatní sa iba na projekty, v ktorých je cieľ projektu definovaný príslušnými MU</w:t>
      </w:r>
    </w:p>
  </w:comment>
  <w:comment w:id="108" w:author="Autor" w:initials="A">
    <w:p w14:paraId="2F3BBF8D" w14:textId="77777777" w:rsidR="00D41B59" w:rsidRDefault="00D41B59">
      <w:pPr>
        <w:pStyle w:val="Textkomentra"/>
      </w:pPr>
      <w:r>
        <w:rPr>
          <w:rStyle w:val="Odkaznakomentr"/>
          <w:szCs w:val="16"/>
        </w:rPr>
        <w:annotationRef/>
      </w:r>
      <w:r>
        <w:t xml:space="preserve">Uplatní sa iba na projekty, v ktorých sa realizuje VO, v ostatných prípadoch sa vypustí.  </w:t>
      </w:r>
    </w:p>
  </w:comment>
  <w:comment w:id="113" w:author="Autor" w:initials="A">
    <w:p w14:paraId="20B0D530" w14:textId="0742F149" w:rsidR="00D41B59" w:rsidRDefault="00D41B59">
      <w:pPr>
        <w:pStyle w:val="Textkomentra"/>
      </w:pPr>
      <w:r>
        <w:rPr>
          <w:rStyle w:val="Odkaznakomentr"/>
        </w:rPr>
        <w:annotationRef/>
      </w:r>
      <w:r w:rsidRPr="00B77684">
        <w:t>Konkrétne percento stanoví riadiaci orgán na základe vlastného riadneho odôvodnenia</w:t>
      </w:r>
      <w:r>
        <w:t xml:space="preserve">; </w:t>
      </w:r>
    </w:p>
  </w:comment>
  <w:comment w:id="114" w:author="Autor" w:initials="A">
    <w:p w14:paraId="2E2F2F80" w14:textId="54611480" w:rsidR="00D41B59" w:rsidRDefault="00D41B59">
      <w:pPr>
        <w:pStyle w:val="Textkomentra"/>
      </w:pPr>
      <w:r>
        <w:rPr>
          <w:rStyle w:val="Odkaznakomentr"/>
        </w:rPr>
        <w:annotationRef/>
      </w:r>
      <w:r w:rsidRPr="00B77684">
        <w:t>Konkrétne percento stanoví riadiaci orgán na základe vlastného riadneho odôvodnenia</w:t>
      </w:r>
      <w:r>
        <w:t>;</w:t>
      </w:r>
    </w:p>
  </w:comment>
  <w:comment w:id="115" w:author="Autor" w:initials="A">
    <w:p w14:paraId="3169937F" w14:textId="77777777" w:rsidR="00D41B59" w:rsidRDefault="00D41B59"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12" w:author="Autor" w:initials="A">
    <w:p w14:paraId="22305FDD" w14:textId="77777777" w:rsidR="00D41B59" w:rsidRDefault="00D41B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47" w:author="Autor" w:initials="A">
    <w:p w14:paraId="34DA5A62" w14:textId="77777777" w:rsidR="00D41B59" w:rsidRDefault="00D41B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82" w:author="Autor" w:initials="A">
    <w:p w14:paraId="60F316C7" w14:textId="77777777" w:rsidR="00D41B59" w:rsidRDefault="00D41B59">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214" w:author="Autor" w:initials="A">
    <w:p w14:paraId="68BDBA9D" w14:textId="77777777" w:rsidR="00D41B59" w:rsidRDefault="00D41B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281" w:author="Autor" w:initials="A">
    <w:p w14:paraId="51AD0F92" w14:textId="77777777" w:rsidR="00D41B59" w:rsidRDefault="00D41B59">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D41B59" w:rsidRDefault="00D41B59">
      <w:pPr>
        <w:pStyle w:val="Textkomentra"/>
      </w:pPr>
    </w:p>
  </w:comment>
  <w:comment w:id="282" w:author="Autor" w:initials="A">
    <w:p w14:paraId="36670AE0" w14:textId="77777777" w:rsidR="00D41B59" w:rsidRDefault="00D41B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83" w:author="Autor" w:initials="A">
    <w:p w14:paraId="12EC3FA4" w14:textId="77777777" w:rsidR="00D41B59" w:rsidRPr="000E2BE6" w:rsidRDefault="00D41B59" w:rsidP="00FB3443">
      <w:pPr>
        <w:pStyle w:val="Textkomentra"/>
      </w:pPr>
      <w:r>
        <w:rPr>
          <w:rStyle w:val="Odkaznakomentr"/>
        </w:rPr>
        <w:annotationRef/>
      </w:r>
      <w:r>
        <w:t>RO odstráni v prípade, že sa v projekte nevyužíva zjednodušené vykazovanie výdavkov.</w:t>
      </w:r>
    </w:p>
  </w:comment>
  <w:comment w:id="291" w:author="Autor" w:initials="A">
    <w:p w14:paraId="2A18F7A3" w14:textId="77777777" w:rsidR="00D41B59" w:rsidRDefault="00D41B59">
      <w:pPr>
        <w:pStyle w:val="Textkomentra"/>
      </w:pPr>
      <w:r>
        <w:rPr>
          <w:rStyle w:val="Odkaznakomentr"/>
        </w:rPr>
        <w:annotationRef/>
      </w:r>
      <w:r>
        <w:t xml:space="preserve">Vypustí sa v prípade, ak projekt nebude mať povinnosť predkladať Následnú monitorovaciu správu. </w:t>
      </w:r>
    </w:p>
  </w:comment>
  <w:comment w:id="292" w:author="Autor" w:initials="A">
    <w:p w14:paraId="1AE0EDE7" w14:textId="77777777" w:rsidR="00D41B59" w:rsidRDefault="00D41B59">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D41B59" w:rsidRDefault="00D41B59">
      <w:pPr>
        <w:pStyle w:val="Textkomentra"/>
      </w:pPr>
    </w:p>
  </w:comment>
  <w:comment w:id="293" w:author="Autor" w:initials="A">
    <w:p w14:paraId="7D783B46" w14:textId="77777777" w:rsidR="00D41B59" w:rsidRDefault="00D41B59">
      <w:pPr>
        <w:pStyle w:val="Textkomentra"/>
      </w:pPr>
      <w:r>
        <w:rPr>
          <w:rStyle w:val="Odkaznakomentr"/>
          <w:szCs w:val="16"/>
        </w:rPr>
        <w:annotationRef/>
      </w:r>
      <w:r>
        <w:t xml:space="preserve">Relevantné pre projekty ESF.  RO je oprávnený vypustiť toto ustanovenie pri projektoch technickej pomoci. </w:t>
      </w:r>
    </w:p>
  </w:comment>
  <w:comment w:id="294" w:author="Autor" w:initials="A">
    <w:p w14:paraId="0886EF55" w14:textId="77777777" w:rsidR="00D41B59" w:rsidRDefault="00D41B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295" w:author="Autor" w:initials="A">
    <w:p w14:paraId="3B984FF1" w14:textId="77777777" w:rsidR="00D41B59" w:rsidRDefault="00D41B59">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96" w:author="Autor" w:initials="A">
    <w:p w14:paraId="5D3FB601" w14:textId="77777777" w:rsidR="00D41B59" w:rsidRDefault="00D41B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97" w:author="Autor" w:initials="A">
    <w:p w14:paraId="26999A7F" w14:textId="5F8F1B07" w:rsidR="00D41B59" w:rsidRDefault="00D41B59">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299" w:author="Autor" w:initials="A">
    <w:p w14:paraId="70361BF4" w14:textId="77777777" w:rsidR="00D41B59" w:rsidRDefault="00D41B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300" w:author="Autor" w:initials="A">
    <w:p w14:paraId="66DB4671" w14:textId="77777777" w:rsidR="00D41B59" w:rsidRDefault="00D41B59">
      <w:pPr>
        <w:pStyle w:val="Textkomentra"/>
      </w:pPr>
      <w:r>
        <w:rPr>
          <w:rStyle w:val="Odkaznakomentr"/>
          <w:szCs w:val="16"/>
        </w:rPr>
        <w:annotationRef/>
      </w:r>
      <w:r>
        <w:t>Vypustí sa, ak sa v rámci Projektu nesleduje udržateľnosť</w:t>
      </w:r>
    </w:p>
  </w:comment>
  <w:comment w:id="301" w:author="Autor" w:initials="A">
    <w:p w14:paraId="052A3EFC" w14:textId="77777777" w:rsidR="00D41B59" w:rsidRDefault="00D41B59">
      <w:pPr>
        <w:pStyle w:val="Textkomentra"/>
      </w:pPr>
      <w:r>
        <w:rPr>
          <w:rStyle w:val="Odkaznakomentr"/>
        </w:rPr>
        <w:annotationRef/>
      </w:r>
      <w:r>
        <w:t xml:space="preserve">Vypustí sa, ak sa v rámci Projektu nesleduje udržateľnosť. </w:t>
      </w:r>
    </w:p>
  </w:comment>
  <w:comment w:id="302" w:author="Autor" w:initials="A">
    <w:p w14:paraId="40BF0C88" w14:textId="77777777" w:rsidR="00D41B59" w:rsidRDefault="00D41B59">
      <w:pPr>
        <w:pStyle w:val="Textkomentra"/>
      </w:pPr>
      <w:r>
        <w:rPr>
          <w:rStyle w:val="Odkaznakomentr"/>
          <w:szCs w:val="16"/>
        </w:rPr>
        <w:annotationRef/>
      </w:r>
      <w:r>
        <w:t>Napríklad zák. č. 278/1993 Z. z. o správe majetku štátu</w:t>
      </w:r>
    </w:p>
  </w:comment>
  <w:comment w:id="303" w:author="Autor" w:initials="A">
    <w:p w14:paraId="7C50A614" w14:textId="77777777" w:rsidR="00D41B59" w:rsidRDefault="00D41B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304" w:author="Autor" w:initials="A">
    <w:p w14:paraId="3D0043F4" w14:textId="77777777" w:rsidR="00D41B59" w:rsidRDefault="00D41B59">
      <w:pPr>
        <w:pStyle w:val="Textkomentra"/>
      </w:pPr>
      <w:r>
        <w:rPr>
          <w:rStyle w:val="Odkaznakomentr"/>
        </w:rPr>
        <w:annotationRef/>
      </w:r>
      <w:r>
        <w:t xml:space="preserve">Vypustí sa v prípade, ak sa v rámci Projektu nesleduje udržateľnosť. </w:t>
      </w:r>
    </w:p>
  </w:comment>
  <w:comment w:id="305" w:author="Autor" w:initials="A">
    <w:p w14:paraId="4E3BB6B0" w14:textId="77777777" w:rsidR="00D41B59" w:rsidRDefault="00D41B59">
      <w:pPr>
        <w:pStyle w:val="Textkomentra"/>
      </w:pPr>
      <w:r>
        <w:rPr>
          <w:rStyle w:val="Odkaznakomentr"/>
        </w:rPr>
        <w:annotationRef/>
      </w:r>
      <w:r>
        <w:t xml:space="preserve">Vypustí sa, ak sa v rámci projektu nesleduje udržateľnosť. </w:t>
      </w:r>
    </w:p>
  </w:comment>
  <w:comment w:id="306" w:author="Autor" w:initials="A">
    <w:p w14:paraId="63DC6FFA" w14:textId="77777777" w:rsidR="00D41B59" w:rsidRDefault="00D41B59">
      <w:pPr>
        <w:pStyle w:val="Textkomentra"/>
      </w:pPr>
      <w:r>
        <w:rPr>
          <w:rStyle w:val="Odkaznakomentr"/>
          <w:szCs w:val="16"/>
        </w:rPr>
        <w:annotationRef/>
      </w:r>
      <w:r>
        <w:t xml:space="preserve">Uvedené ustanovenie môže byť zúžené v nadväznosti na uznesenie vlády č. 171 zo dňa  09.03.2011. </w:t>
      </w:r>
    </w:p>
  </w:comment>
  <w:comment w:id="307" w:author="Autor" w:initials="A">
    <w:p w14:paraId="1AC0B532" w14:textId="77777777" w:rsidR="00D41B59" w:rsidRDefault="00D41B59">
      <w:pPr>
        <w:pStyle w:val="Textkomentra"/>
      </w:pPr>
      <w:r>
        <w:rPr>
          <w:rStyle w:val="Odkaznakomentr"/>
          <w:szCs w:val="16"/>
        </w:rPr>
        <w:annotationRef/>
      </w:r>
      <w:r>
        <w:t>Zosúladenie s písm. a) pre časovú oprávnenosť IZM</w:t>
      </w:r>
    </w:p>
  </w:comment>
  <w:comment w:id="308" w:author="Autor" w:initials="A">
    <w:p w14:paraId="6DF3FDCD" w14:textId="77777777" w:rsidR="00D41B59" w:rsidRDefault="00D41B59">
      <w:pPr>
        <w:pStyle w:val="Textkomentra"/>
      </w:pPr>
      <w:r>
        <w:rPr>
          <w:rStyle w:val="Odkaznakomentr"/>
          <w:szCs w:val="16"/>
        </w:rPr>
        <w:annotationRef/>
      </w:r>
      <w:r>
        <w:t>Upozorňuje sa na prepojenie s článkom 5 ods. 1 VP</w:t>
      </w:r>
    </w:p>
  </w:comment>
  <w:comment w:id="309" w:author="Autor" w:initials="A">
    <w:p w14:paraId="71907113" w14:textId="4D4EE3C8" w:rsidR="00D41B59" w:rsidRPr="001E4203" w:rsidRDefault="00D41B59" w:rsidP="00FB3443">
      <w:pPr>
        <w:pStyle w:val="Textkomentra"/>
      </w:pPr>
      <w:r>
        <w:rPr>
          <w:rStyle w:val="Odkaznakomentr"/>
        </w:rPr>
        <w:annotationRef/>
      </w:r>
      <w:r>
        <w:t>Odstráni sa pre projekty, v ktorých sa zjednodušené vykazovanie výdavkov neaplikuje</w:t>
      </w:r>
    </w:p>
  </w:comment>
  <w:comment w:id="310" w:author="Autor" w:initials="A">
    <w:p w14:paraId="445C9BFB" w14:textId="77777777" w:rsidR="00D41B59" w:rsidRDefault="00D41B59">
      <w:pPr>
        <w:pStyle w:val="Textkomentra"/>
      </w:pPr>
      <w:r>
        <w:rPr>
          <w:rStyle w:val="Odkaznakomentr"/>
          <w:szCs w:val="16"/>
        </w:rPr>
        <w:annotationRef/>
      </w:r>
      <w:r>
        <w:t xml:space="preserve">Poukazuje sa na súvisiace ustanovenie v čl. 9 ods. 7 VP. </w:t>
      </w:r>
    </w:p>
  </w:comment>
  <w:comment w:id="318" w:author="Autor" w:initials="A">
    <w:p w14:paraId="2FD8C56D" w14:textId="77777777" w:rsidR="00D41B59" w:rsidRDefault="00D41B59">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326" w:author="Autor" w:initials="A">
    <w:p w14:paraId="00BD9802" w14:textId="4041113E" w:rsidR="00D41B59" w:rsidRDefault="00D41B59">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340" w:author="Autor" w:initials="A">
    <w:p w14:paraId="43DE1D6D" w14:textId="30FF2D13" w:rsidR="00D41B59" w:rsidRPr="000A07B0" w:rsidRDefault="00D41B59"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55" w:author="Autor" w:initials="A">
    <w:p w14:paraId="5B812675" w14:textId="77777777" w:rsidR="00D41B59" w:rsidRDefault="00D41B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60" w:author="Autor" w:initials="A">
    <w:p w14:paraId="04AD4819" w14:textId="77777777" w:rsidR="00D41B59" w:rsidRDefault="00D41B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F591D" w14:textId="77777777" w:rsidR="0029762A" w:rsidRDefault="0029762A">
      <w:r>
        <w:separator/>
      </w:r>
    </w:p>
  </w:endnote>
  <w:endnote w:type="continuationSeparator" w:id="0">
    <w:p w14:paraId="760FE03F" w14:textId="77777777" w:rsidR="0029762A" w:rsidRDefault="0029762A">
      <w:r>
        <w:continuationSeparator/>
      </w:r>
    </w:p>
  </w:endnote>
  <w:endnote w:type="continuationNotice" w:id="1">
    <w:p w14:paraId="51C8B19E" w14:textId="77777777" w:rsidR="0029762A" w:rsidRDefault="00297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83A1E" w14:textId="77777777" w:rsidR="0029762A" w:rsidRDefault="0029762A">
      <w:r>
        <w:separator/>
      </w:r>
    </w:p>
  </w:footnote>
  <w:footnote w:type="continuationSeparator" w:id="0">
    <w:p w14:paraId="1AFECC81" w14:textId="77777777" w:rsidR="0029762A" w:rsidRDefault="0029762A">
      <w:r>
        <w:continuationSeparator/>
      </w:r>
    </w:p>
  </w:footnote>
  <w:footnote w:type="continuationNotice" w:id="1">
    <w:p w14:paraId="3A772531" w14:textId="77777777" w:rsidR="0029762A" w:rsidRDefault="0029762A"/>
  </w:footnote>
  <w:footnote w:id="2">
    <w:p w14:paraId="08C712D3" w14:textId="77777777" w:rsidR="00D41B59" w:rsidRDefault="00D41B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D41B59" w:rsidRDefault="00D41B5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D41B59" w:rsidRDefault="00D41B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7777777" w:rsidR="00D41B59" w:rsidRDefault="00D41B59"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D41B59" w:rsidRDefault="00D41B5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8"/>
  </w:num>
  <w:num w:numId="6">
    <w:abstractNumId w:val="43"/>
  </w:num>
  <w:num w:numId="7">
    <w:abstractNumId w:val="5"/>
  </w:num>
  <w:num w:numId="8">
    <w:abstractNumId w:val="53"/>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2"/>
  </w:num>
  <w:num w:numId="19">
    <w:abstractNumId w:val="60"/>
  </w:num>
  <w:num w:numId="20">
    <w:abstractNumId w:val="31"/>
  </w:num>
  <w:num w:numId="21">
    <w:abstractNumId w:val="11"/>
  </w:num>
  <w:num w:numId="22">
    <w:abstractNumId w:val="59"/>
  </w:num>
  <w:num w:numId="23">
    <w:abstractNumId w:val="48"/>
  </w:num>
  <w:num w:numId="24">
    <w:abstractNumId w:val="67"/>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6"/>
  </w:num>
  <w:num w:numId="38">
    <w:abstractNumId w:val="19"/>
  </w:num>
  <w:num w:numId="39">
    <w:abstractNumId w:val="56"/>
  </w:num>
  <w:num w:numId="40">
    <w:abstractNumId w:val="70"/>
  </w:num>
  <w:num w:numId="41">
    <w:abstractNumId w:val="64"/>
  </w:num>
  <w:num w:numId="42">
    <w:abstractNumId w:val="22"/>
  </w:num>
  <w:num w:numId="43">
    <w:abstractNumId w:val="69"/>
  </w:num>
  <w:num w:numId="44">
    <w:abstractNumId w:val="25"/>
  </w:num>
  <w:num w:numId="45">
    <w:abstractNumId w:val="13"/>
  </w:num>
  <w:num w:numId="46">
    <w:abstractNumId w:val="68"/>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4"/>
  </w:num>
  <w:num w:numId="55">
    <w:abstractNumId w:val="65"/>
  </w:num>
  <w:num w:numId="56">
    <w:abstractNumId w:val="17"/>
  </w:num>
  <w:num w:numId="57">
    <w:abstractNumId w:val="57"/>
  </w:num>
  <w:num w:numId="58">
    <w:abstractNumId w:val="21"/>
  </w:num>
  <w:num w:numId="59">
    <w:abstractNumId w:val="63"/>
  </w:num>
  <w:num w:numId="60">
    <w:abstractNumId w:val="37"/>
  </w:num>
  <w:num w:numId="61">
    <w:abstractNumId w:val="55"/>
  </w:num>
  <w:num w:numId="62">
    <w:abstractNumId w:val="3"/>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156E"/>
    <w:rsid w:val="00002970"/>
    <w:rsid w:val="0000785D"/>
    <w:rsid w:val="0001401F"/>
    <w:rsid w:val="000144FE"/>
    <w:rsid w:val="00015691"/>
    <w:rsid w:val="00017DC4"/>
    <w:rsid w:val="00020732"/>
    <w:rsid w:val="00023441"/>
    <w:rsid w:val="00042B4C"/>
    <w:rsid w:val="0005111C"/>
    <w:rsid w:val="00052167"/>
    <w:rsid w:val="000534C1"/>
    <w:rsid w:val="00062C6D"/>
    <w:rsid w:val="000667BE"/>
    <w:rsid w:val="00072515"/>
    <w:rsid w:val="000748DF"/>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245F"/>
    <w:rsid w:val="00123DF5"/>
    <w:rsid w:val="00125520"/>
    <w:rsid w:val="0013021A"/>
    <w:rsid w:val="0013118C"/>
    <w:rsid w:val="00150FF1"/>
    <w:rsid w:val="0015261C"/>
    <w:rsid w:val="00153183"/>
    <w:rsid w:val="00153DB6"/>
    <w:rsid w:val="00170832"/>
    <w:rsid w:val="00173812"/>
    <w:rsid w:val="00177370"/>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D0108"/>
    <w:rsid w:val="001D3B57"/>
    <w:rsid w:val="001D5444"/>
    <w:rsid w:val="001E69AF"/>
    <w:rsid w:val="001F3894"/>
    <w:rsid w:val="001F4696"/>
    <w:rsid w:val="001F552C"/>
    <w:rsid w:val="001F58A6"/>
    <w:rsid w:val="00201091"/>
    <w:rsid w:val="00205B38"/>
    <w:rsid w:val="0021354F"/>
    <w:rsid w:val="00214715"/>
    <w:rsid w:val="00220E1C"/>
    <w:rsid w:val="00222BBE"/>
    <w:rsid w:val="002254C1"/>
    <w:rsid w:val="002256AE"/>
    <w:rsid w:val="00235974"/>
    <w:rsid w:val="00245C8D"/>
    <w:rsid w:val="00253747"/>
    <w:rsid w:val="00255522"/>
    <w:rsid w:val="002609B2"/>
    <w:rsid w:val="00261D3E"/>
    <w:rsid w:val="002706D5"/>
    <w:rsid w:val="00280884"/>
    <w:rsid w:val="00290CC2"/>
    <w:rsid w:val="00292BEF"/>
    <w:rsid w:val="0029762A"/>
    <w:rsid w:val="00297689"/>
    <w:rsid w:val="002B0D72"/>
    <w:rsid w:val="002B5ECC"/>
    <w:rsid w:val="002B7EDD"/>
    <w:rsid w:val="002C16B6"/>
    <w:rsid w:val="002C2B6B"/>
    <w:rsid w:val="002E31F3"/>
    <w:rsid w:val="002E44EC"/>
    <w:rsid w:val="002E5BEB"/>
    <w:rsid w:val="002E67AF"/>
    <w:rsid w:val="002F3A65"/>
    <w:rsid w:val="002F402A"/>
    <w:rsid w:val="002F4F23"/>
    <w:rsid w:val="00330769"/>
    <w:rsid w:val="0033552D"/>
    <w:rsid w:val="00342414"/>
    <w:rsid w:val="003462AC"/>
    <w:rsid w:val="00351A0C"/>
    <w:rsid w:val="00352FAF"/>
    <w:rsid w:val="0035422A"/>
    <w:rsid w:val="00354238"/>
    <w:rsid w:val="00356A8B"/>
    <w:rsid w:val="00360B63"/>
    <w:rsid w:val="00361A25"/>
    <w:rsid w:val="00370E17"/>
    <w:rsid w:val="00375AF6"/>
    <w:rsid w:val="00376070"/>
    <w:rsid w:val="00394462"/>
    <w:rsid w:val="00396101"/>
    <w:rsid w:val="00396A8C"/>
    <w:rsid w:val="003A2502"/>
    <w:rsid w:val="003A3EE0"/>
    <w:rsid w:val="003A7ABF"/>
    <w:rsid w:val="003B02F4"/>
    <w:rsid w:val="003B7598"/>
    <w:rsid w:val="003C2180"/>
    <w:rsid w:val="003D1FD8"/>
    <w:rsid w:val="003D659A"/>
    <w:rsid w:val="003E27B3"/>
    <w:rsid w:val="003E5DCA"/>
    <w:rsid w:val="00403938"/>
    <w:rsid w:val="00432965"/>
    <w:rsid w:val="00440BFC"/>
    <w:rsid w:val="00441348"/>
    <w:rsid w:val="0044276C"/>
    <w:rsid w:val="00451013"/>
    <w:rsid w:val="004533CA"/>
    <w:rsid w:val="00455EFF"/>
    <w:rsid w:val="00464F41"/>
    <w:rsid w:val="00471C6A"/>
    <w:rsid w:val="0048794F"/>
    <w:rsid w:val="00493D77"/>
    <w:rsid w:val="00495991"/>
    <w:rsid w:val="004977D2"/>
    <w:rsid w:val="004B6EE5"/>
    <w:rsid w:val="004C0998"/>
    <w:rsid w:val="004C2986"/>
    <w:rsid w:val="004C3A3F"/>
    <w:rsid w:val="004C650F"/>
    <w:rsid w:val="004D3FA3"/>
    <w:rsid w:val="004E54C5"/>
    <w:rsid w:val="004F5D7D"/>
    <w:rsid w:val="00500975"/>
    <w:rsid w:val="005051C2"/>
    <w:rsid w:val="005079AA"/>
    <w:rsid w:val="00520399"/>
    <w:rsid w:val="00525170"/>
    <w:rsid w:val="00526C09"/>
    <w:rsid w:val="00537964"/>
    <w:rsid w:val="00544209"/>
    <w:rsid w:val="00545018"/>
    <w:rsid w:val="00555E34"/>
    <w:rsid w:val="005771EA"/>
    <w:rsid w:val="0057799A"/>
    <w:rsid w:val="00577E30"/>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D1133"/>
    <w:rsid w:val="005D21A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A5928"/>
    <w:rsid w:val="006A5FF0"/>
    <w:rsid w:val="006A73F2"/>
    <w:rsid w:val="006B2734"/>
    <w:rsid w:val="006B3191"/>
    <w:rsid w:val="006B5150"/>
    <w:rsid w:val="006B5458"/>
    <w:rsid w:val="006B6E71"/>
    <w:rsid w:val="006C0532"/>
    <w:rsid w:val="006D25E4"/>
    <w:rsid w:val="006D297B"/>
    <w:rsid w:val="006D427F"/>
    <w:rsid w:val="006D5C99"/>
    <w:rsid w:val="006E2C73"/>
    <w:rsid w:val="006E7BFB"/>
    <w:rsid w:val="006F2B24"/>
    <w:rsid w:val="0070659B"/>
    <w:rsid w:val="007222F9"/>
    <w:rsid w:val="00723C7C"/>
    <w:rsid w:val="00726329"/>
    <w:rsid w:val="00744701"/>
    <w:rsid w:val="0075034F"/>
    <w:rsid w:val="00750420"/>
    <w:rsid w:val="00762912"/>
    <w:rsid w:val="00763C85"/>
    <w:rsid w:val="00773ECD"/>
    <w:rsid w:val="007801A8"/>
    <w:rsid w:val="00780DB6"/>
    <w:rsid w:val="007817ED"/>
    <w:rsid w:val="00787D17"/>
    <w:rsid w:val="00792FEC"/>
    <w:rsid w:val="007967D1"/>
    <w:rsid w:val="00797069"/>
    <w:rsid w:val="007A16F9"/>
    <w:rsid w:val="007B4718"/>
    <w:rsid w:val="007B7F02"/>
    <w:rsid w:val="007D251E"/>
    <w:rsid w:val="007D3F85"/>
    <w:rsid w:val="007D5690"/>
    <w:rsid w:val="007E7DAE"/>
    <w:rsid w:val="00801751"/>
    <w:rsid w:val="008060E0"/>
    <w:rsid w:val="00823BE2"/>
    <w:rsid w:val="008364C6"/>
    <w:rsid w:val="008406D3"/>
    <w:rsid w:val="00841E3A"/>
    <w:rsid w:val="00843BA3"/>
    <w:rsid w:val="00845B7C"/>
    <w:rsid w:val="00860EEE"/>
    <w:rsid w:val="00873666"/>
    <w:rsid w:val="00887A52"/>
    <w:rsid w:val="008900EB"/>
    <w:rsid w:val="00891E1A"/>
    <w:rsid w:val="008A06FB"/>
    <w:rsid w:val="008B7228"/>
    <w:rsid w:val="008D7FF0"/>
    <w:rsid w:val="008E04DE"/>
    <w:rsid w:val="008E6985"/>
    <w:rsid w:val="008E6E15"/>
    <w:rsid w:val="008E7A90"/>
    <w:rsid w:val="008F0A54"/>
    <w:rsid w:val="008F681B"/>
    <w:rsid w:val="008F796D"/>
    <w:rsid w:val="00900261"/>
    <w:rsid w:val="00901B52"/>
    <w:rsid w:val="0090631F"/>
    <w:rsid w:val="00913905"/>
    <w:rsid w:val="00922353"/>
    <w:rsid w:val="00936336"/>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6DC4"/>
    <w:rsid w:val="00A97436"/>
    <w:rsid w:val="00AA06DE"/>
    <w:rsid w:val="00AA45D8"/>
    <w:rsid w:val="00AA7A49"/>
    <w:rsid w:val="00AA7B93"/>
    <w:rsid w:val="00AB481D"/>
    <w:rsid w:val="00AC000C"/>
    <w:rsid w:val="00AC465B"/>
    <w:rsid w:val="00AD07BB"/>
    <w:rsid w:val="00AD2A2F"/>
    <w:rsid w:val="00AF0D99"/>
    <w:rsid w:val="00AF617A"/>
    <w:rsid w:val="00B011DA"/>
    <w:rsid w:val="00B02005"/>
    <w:rsid w:val="00B037EA"/>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2BB9"/>
    <w:rsid w:val="00BA71A7"/>
    <w:rsid w:val="00BB7150"/>
    <w:rsid w:val="00BC1446"/>
    <w:rsid w:val="00BD3496"/>
    <w:rsid w:val="00BE011C"/>
    <w:rsid w:val="00BE02E2"/>
    <w:rsid w:val="00BE3501"/>
    <w:rsid w:val="00BF29A4"/>
    <w:rsid w:val="00C05DD3"/>
    <w:rsid w:val="00C11800"/>
    <w:rsid w:val="00C2449D"/>
    <w:rsid w:val="00C34F26"/>
    <w:rsid w:val="00C37C6A"/>
    <w:rsid w:val="00C402B7"/>
    <w:rsid w:val="00C43979"/>
    <w:rsid w:val="00C45B51"/>
    <w:rsid w:val="00C47D96"/>
    <w:rsid w:val="00C5708A"/>
    <w:rsid w:val="00C60532"/>
    <w:rsid w:val="00C67E64"/>
    <w:rsid w:val="00C80EAB"/>
    <w:rsid w:val="00C87DF7"/>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1B59"/>
    <w:rsid w:val="00D4380D"/>
    <w:rsid w:val="00D4679E"/>
    <w:rsid w:val="00D47078"/>
    <w:rsid w:val="00D54E2A"/>
    <w:rsid w:val="00D61FD2"/>
    <w:rsid w:val="00D64EC4"/>
    <w:rsid w:val="00D770E2"/>
    <w:rsid w:val="00D86567"/>
    <w:rsid w:val="00DB5382"/>
    <w:rsid w:val="00DB561C"/>
    <w:rsid w:val="00DC27BB"/>
    <w:rsid w:val="00DC2BC9"/>
    <w:rsid w:val="00DC5B59"/>
    <w:rsid w:val="00DC6655"/>
    <w:rsid w:val="00DD2508"/>
    <w:rsid w:val="00DD457A"/>
    <w:rsid w:val="00DD55EB"/>
    <w:rsid w:val="00DE6F90"/>
    <w:rsid w:val="00DF36A2"/>
    <w:rsid w:val="00E00695"/>
    <w:rsid w:val="00E127C3"/>
    <w:rsid w:val="00E22B49"/>
    <w:rsid w:val="00E27FFA"/>
    <w:rsid w:val="00E3721C"/>
    <w:rsid w:val="00E524E9"/>
    <w:rsid w:val="00E54E5B"/>
    <w:rsid w:val="00E624DD"/>
    <w:rsid w:val="00E77546"/>
    <w:rsid w:val="00E81D27"/>
    <w:rsid w:val="00E84EA5"/>
    <w:rsid w:val="00E867C0"/>
    <w:rsid w:val="00E90ABF"/>
    <w:rsid w:val="00E93622"/>
    <w:rsid w:val="00E977DC"/>
    <w:rsid w:val="00EA3970"/>
    <w:rsid w:val="00EA40D3"/>
    <w:rsid w:val="00EB2071"/>
    <w:rsid w:val="00EC1E39"/>
    <w:rsid w:val="00EC5415"/>
    <w:rsid w:val="00EE0DF4"/>
    <w:rsid w:val="00EE33E5"/>
    <w:rsid w:val="00EF44B2"/>
    <w:rsid w:val="00F05E88"/>
    <w:rsid w:val="00F07A76"/>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1B09"/>
    <w:rsid w:val="00F92ED0"/>
    <w:rsid w:val="00F93261"/>
    <w:rsid w:val="00FA2F61"/>
    <w:rsid w:val="00FA3A9C"/>
    <w:rsid w:val="00FA637A"/>
    <w:rsid w:val="00FB3443"/>
    <w:rsid w:val="00FB494D"/>
    <w:rsid w:val="00FC5970"/>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28BAE-47A6-4564-8280-BF83530E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31220</Words>
  <Characters>177958</Characters>
  <Application>Microsoft Office Word</Application>
  <DocSecurity>0</DocSecurity>
  <Lines>1482</Lines>
  <Paragraphs>417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2020-10-28T12:51:00Z</dcterms:created>
  <dcterms:modified xsi:type="dcterms:W3CDTF">2020-10-28T12:51:00Z</dcterms:modified>
</cp:coreProperties>
</file>